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F8C" w:rsidRDefault="00175F8C" w:rsidP="00C037EF">
      <w:pPr>
        <w:spacing w:line="360" w:lineRule="auto"/>
        <w:jc w:val="center"/>
        <w:rPr>
          <w:rFonts w:cs="Arial"/>
          <w:bCs/>
          <w:sz w:val="28"/>
          <w:szCs w:val="28"/>
        </w:rPr>
      </w:pPr>
    </w:p>
    <w:p w:rsidR="00266532" w:rsidRDefault="00592A50" w:rsidP="00BA437E">
      <w:pPr>
        <w:spacing w:line="360" w:lineRule="auto"/>
        <w:jc w:val="center"/>
        <w:rPr>
          <w:rFonts w:cs="Arial"/>
          <w:color w:val="0070C0"/>
          <w:sz w:val="28"/>
          <w:szCs w:val="28"/>
        </w:rPr>
      </w:pPr>
      <w:r w:rsidRPr="00C037EF">
        <w:rPr>
          <w:rFonts w:cs="Arial"/>
          <w:bCs/>
          <w:sz w:val="28"/>
          <w:szCs w:val="28"/>
        </w:rPr>
        <w:t xml:space="preserve">Formulaire d'information </w:t>
      </w:r>
      <w:r w:rsidR="00130D0C">
        <w:rPr>
          <w:rFonts w:cs="Arial"/>
          <w:color w:val="0070C0"/>
          <w:sz w:val="28"/>
          <w:szCs w:val="28"/>
        </w:rPr>
        <w:t>v</w:t>
      </w:r>
      <w:r w:rsidR="00BA437E" w:rsidRPr="00266532">
        <w:rPr>
          <w:rFonts w:cs="Arial"/>
          <w:color w:val="0070C0"/>
          <w:sz w:val="28"/>
          <w:szCs w:val="28"/>
        </w:rPr>
        <w:t>ersion</w:t>
      </w:r>
      <w:r w:rsidR="00130D0C">
        <w:rPr>
          <w:rFonts w:cs="Arial"/>
          <w:color w:val="0070C0"/>
          <w:sz w:val="28"/>
          <w:szCs w:val="28"/>
        </w:rPr>
        <w:t xml:space="preserve"> du</w:t>
      </w:r>
      <w:r w:rsidR="00BA437E" w:rsidRPr="00266532">
        <w:rPr>
          <w:rFonts w:cs="Arial"/>
          <w:color w:val="0070C0"/>
          <w:sz w:val="28"/>
          <w:szCs w:val="28"/>
        </w:rPr>
        <w:t xml:space="preserve"> 3 décembre 2015</w:t>
      </w:r>
    </w:p>
    <w:p w:rsidR="00592A50" w:rsidRPr="00C037EF" w:rsidRDefault="00C037EF" w:rsidP="00BA437E">
      <w:pPr>
        <w:spacing w:line="360" w:lineRule="auto"/>
        <w:jc w:val="center"/>
        <w:rPr>
          <w:rFonts w:cs="Arial"/>
          <w:b/>
          <w:iCs/>
          <w:sz w:val="24"/>
        </w:rPr>
      </w:pPr>
      <w:r w:rsidRPr="00C037EF">
        <w:rPr>
          <w:rFonts w:cs="Arial"/>
          <w:b/>
          <w:sz w:val="24"/>
        </w:rPr>
        <w:t>Etude du programme d’émotions positives pour la schizophrénie (PEPS)</w:t>
      </w:r>
      <w:r w:rsidR="00D73B89">
        <w:rPr>
          <w:rFonts w:cs="Arial"/>
          <w:b/>
          <w:sz w:val="24"/>
        </w:rPr>
        <w:t xml:space="preserve"> </w:t>
      </w:r>
      <w:r w:rsidR="006332D9">
        <w:rPr>
          <w:rFonts w:cs="Arial"/>
          <w:b/>
          <w:iCs/>
          <w:sz w:val="24"/>
        </w:rPr>
        <w:t>I</w:t>
      </w:r>
      <w:r w:rsidR="00592A50" w:rsidRPr="00C037EF">
        <w:rPr>
          <w:rFonts w:cs="Arial"/>
          <w:b/>
          <w:iCs/>
          <w:sz w:val="24"/>
        </w:rPr>
        <w:t>nformation pour le participant</w:t>
      </w:r>
    </w:p>
    <w:p w:rsidR="00391559" w:rsidRDefault="00391559" w:rsidP="00891498">
      <w:pPr>
        <w:spacing w:before="20" w:after="20"/>
        <w:jc w:val="center"/>
        <w:rPr>
          <w:rFonts w:cs="Arial"/>
          <w:iCs/>
          <w:sz w:val="22"/>
        </w:rPr>
      </w:pPr>
    </w:p>
    <w:p w:rsidR="00592A50" w:rsidRPr="008B17BB" w:rsidRDefault="00592A50" w:rsidP="00891498">
      <w:pPr>
        <w:spacing w:before="20" w:after="20"/>
        <w:jc w:val="center"/>
        <w:rPr>
          <w:rFonts w:cs="Arial"/>
          <w:iCs/>
          <w:sz w:val="22"/>
        </w:rPr>
      </w:pPr>
      <w:r w:rsidRPr="008B17BB">
        <w:rPr>
          <w:rFonts w:cs="Arial"/>
          <w:iCs/>
          <w:sz w:val="22"/>
        </w:rPr>
        <w:t>Investigateur principal: Jérôme Favrod</w:t>
      </w:r>
    </w:p>
    <w:p w:rsidR="00592A50" w:rsidRPr="008B17BB" w:rsidRDefault="00592A50" w:rsidP="00811228">
      <w:pPr>
        <w:spacing w:before="20" w:after="20"/>
        <w:rPr>
          <w:rFonts w:cs="Arial"/>
          <w:color w:val="003300"/>
          <w:sz w:val="22"/>
        </w:rPr>
      </w:pPr>
    </w:p>
    <w:p w:rsidR="00592A50" w:rsidRPr="008B17BB" w:rsidRDefault="00592A50" w:rsidP="00811228">
      <w:pPr>
        <w:spacing w:before="20" w:after="20"/>
        <w:rPr>
          <w:rFonts w:cs="Arial"/>
          <w:sz w:val="22"/>
        </w:rPr>
      </w:pPr>
      <w:r w:rsidRPr="008B17BB">
        <w:rPr>
          <w:rFonts w:cs="Arial"/>
          <w:sz w:val="22"/>
        </w:rPr>
        <w:t>Madame, Monsieur,</w:t>
      </w:r>
    </w:p>
    <w:p w:rsidR="00592A50" w:rsidRPr="008B17BB" w:rsidRDefault="00592A50" w:rsidP="00811228">
      <w:pPr>
        <w:spacing w:before="20" w:after="20"/>
        <w:rPr>
          <w:rFonts w:cs="Arial"/>
          <w:iCs/>
          <w:sz w:val="22"/>
        </w:rPr>
      </w:pPr>
    </w:p>
    <w:p w:rsidR="00592A50" w:rsidRPr="003D7D62" w:rsidRDefault="004638FA" w:rsidP="00811228">
      <w:pPr>
        <w:pStyle w:val="Titre1"/>
        <w:spacing w:before="20" w:after="20"/>
        <w:rPr>
          <w:rFonts w:cs="Arial"/>
          <w:sz w:val="24"/>
          <w:szCs w:val="22"/>
          <w:lang w:val="fr-FR"/>
        </w:rPr>
      </w:pPr>
      <w:r>
        <w:rPr>
          <w:rFonts w:cs="Arial"/>
          <w:iCs/>
          <w:sz w:val="24"/>
          <w:szCs w:val="22"/>
          <w:lang w:val="fr-FR"/>
        </w:rPr>
        <w:t xml:space="preserve">Invitation aux </w:t>
      </w:r>
      <w:r w:rsidR="00592A50" w:rsidRPr="003D7D62">
        <w:rPr>
          <w:rFonts w:cs="Arial"/>
          <w:iCs/>
          <w:sz w:val="24"/>
          <w:szCs w:val="22"/>
          <w:lang w:val="fr-FR"/>
        </w:rPr>
        <w:t>participants à l’</w:t>
      </w:r>
      <w:r w:rsidR="00C037EF" w:rsidRPr="003D7D62">
        <w:rPr>
          <w:rFonts w:cs="Arial"/>
          <w:iCs/>
          <w:sz w:val="24"/>
          <w:szCs w:val="22"/>
          <w:lang w:val="fr-FR"/>
        </w:rPr>
        <w:t>étude</w:t>
      </w:r>
    </w:p>
    <w:p w:rsidR="00592A50" w:rsidRPr="0087017E" w:rsidRDefault="00592A50" w:rsidP="00811228">
      <w:pPr>
        <w:spacing w:before="20" w:after="20"/>
        <w:ind w:right="-289"/>
        <w:rPr>
          <w:rFonts w:cs="Arial"/>
        </w:rPr>
      </w:pPr>
      <w:r w:rsidRPr="0087017E">
        <w:rPr>
          <w:rFonts w:cs="Arial"/>
        </w:rPr>
        <w:t xml:space="preserve">Nous vous proposons de participer à cette étude, parce </w:t>
      </w:r>
      <w:r w:rsidR="00C037EF" w:rsidRPr="0087017E">
        <w:rPr>
          <w:rFonts w:cs="Arial"/>
        </w:rPr>
        <w:t>vous avez présenté de la difficulté à éprouver du plaisir ou à vous engager dans les activités de la vie quotidienne.</w:t>
      </w:r>
      <w:r w:rsidRPr="0087017E">
        <w:rPr>
          <w:rFonts w:cs="Arial"/>
        </w:rPr>
        <w:t xml:space="preserve"> </w:t>
      </w:r>
    </w:p>
    <w:p w:rsidR="00592A50" w:rsidRPr="008B17BB" w:rsidRDefault="00592A50" w:rsidP="00811228">
      <w:pPr>
        <w:spacing w:before="20" w:after="20"/>
        <w:rPr>
          <w:rFonts w:cs="Arial"/>
          <w:sz w:val="22"/>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But</w:t>
      </w:r>
      <w:r w:rsidR="0087017E" w:rsidRPr="003D7D62">
        <w:rPr>
          <w:rFonts w:cs="Arial"/>
          <w:iCs/>
          <w:sz w:val="24"/>
          <w:szCs w:val="22"/>
          <w:lang w:val="fr-FR"/>
        </w:rPr>
        <w:t>s</w:t>
      </w:r>
      <w:r w:rsidRPr="003D7D62">
        <w:rPr>
          <w:rFonts w:cs="Arial"/>
          <w:iCs/>
          <w:sz w:val="24"/>
          <w:szCs w:val="22"/>
          <w:lang w:val="fr-FR"/>
        </w:rPr>
        <w:t xml:space="preserve"> et objectifs de l’étude</w:t>
      </w:r>
    </w:p>
    <w:p w:rsidR="00592A50" w:rsidRPr="002D0B04" w:rsidRDefault="00592A50" w:rsidP="00811228">
      <w:pPr>
        <w:spacing w:before="20" w:after="20"/>
        <w:rPr>
          <w:rFonts w:cs="Arial"/>
          <w:iCs/>
          <w:color w:val="0070C0"/>
          <w:szCs w:val="24"/>
        </w:rPr>
      </w:pPr>
      <w:r w:rsidRPr="003D7D62">
        <w:rPr>
          <w:rFonts w:cs="Arial"/>
          <w:b/>
          <w:i/>
          <w:szCs w:val="24"/>
        </w:rPr>
        <w:t>Cette étude a pour but d</w:t>
      </w:r>
      <w:r w:rsidR="00C037EF" w:rsidRPr="003D7D62">
        <w:rPr>
          <w:rFonts w:cs="Arial"/>
          <w:b/>
          <w:i/>
          <w:szCs w:val="24"/>
        </w:rPr>
        <w:t>’</w:t>
      </w:r>
      <w:r w:rsidR="00C037EF" w:rsidRPr="003D7D62">
        <w:rPr>
          <w:rFonts w:cs="Arial"/>
          <w:b/>
          <w:i/>
          <w:iCs/>
          <w:color w:val="000000"/>
          <w:szCs w:val="24"/>
        </w:rPr>
        <w:t>évaluer l’efficacité d’une intervention qui vise à améliorer la capacité d’éprouver d</w:t>
      </w:r>
      <w:r w:rsidR="0033666C">
        <w:rPr>
          <w:rFonts w:cs="Arial"/>
          <w:b/>
          <w:i/>
          <w:iCs/>
          <w:color w:val="000000"/>
          <w:szCs w:val="24"/>
        </w:rPr>
        <w:t>u plaisir ou s’engager dans des activités de la vie de tous les jours</w:t>
      </w:r>
      <w:r w:rsidR="00C037EF" w:rsidRPr="003D7D62">
        <w:rPr>
          <w:rFonts w:cs="Arial"/>
          <w:b/>
          <w:i/>
          <w:iCs/>
          <w:color w:val="000000"/>
          <w:szCs w:val="24"/>
        </w:rPr>
        <w:t>. Cette capacité peut être perturbée dans la schizophrénie.</w:t>
      </w:r>
      <w:r w:rsidR="00C037EF" w:rsidRPr="0087017E">
        <w:rPr>
          <w:rFonts w:cs="Arial"/>
          <w:iCs/>
          <w:color w:val="000000"/>
          <w:szCs w:val="24"/>
        </w:rPr>
        <w:t xml:space="preserve"> </w:t>
      </w:r>
      <w:r w:rsidR="004638FA">
        <w:rPr>
          <w:rFonts w:cs="Arial"/>
          <w:iCs/>
          <w:color w:val="000000"/>
          <w:szCs w:val="24"/>
        </w:rPr>
        <w:t xml:space="preserve">L’intervention comporte un programme multimédia pour entraîner les émotions positives. </w:t>
      </w:r>
      <w:r w:rsidR="00C037EF" w:rsidRPr="00562637">
        <w:rPr>
          <w:rFonts w:cs="Arial"/>
          <w:b/>
          <w:i/>
          <w:iCs/>
          <w:color w:val="000000"/>
          <w:szCs w:val="24"/>
        </w:rPr>
        <w:t xml:space="preserve">Le programme s’appelle </w:t>
      </w:r>
      <w:r w:rsidR="00C037EF" w:rsidRPr="00562637">
        <w:rPr>
          <w:rFonts w:cs="Arial"/>
          <w:b/>
          <w:i/>
        </w:rPr>
        <w:t>programme d’émotions positives pour la schizophrénie (PEPS)</w:t>
      </w:r>
      <w:r w:rsidR="006332D9" w:rsidRPr="00562637">
        <w:rPr>
          <w:rFonts w:cs="Arial"/>
          <w:b/>
          <w:i/>
        </w:rPr>
        <w:t>.</w:t>
      </w:r>
      <w:r w:rsidR="002D0B04">
        <w:rPr>
          <w:rFonts w:cs="Arial"/>
          <w:b/>
          <w:i/>
        </w:rPr>
        <w:t xml:space="preserve"> </w:t>
      </w:r>
      <w:r w:rsidR="002D0B04" w:rsidRPr="002D0B04">
        <w:rPr>
          <w:rFonts w:cs="Arial"/>
          <w:color w:val="0070C0"/>
        </w:rPr>
        <w:t xml:space="preserve">Une étude pilote </w:t>
      </w:r>
      <w:r w:rsidR="001F0B7E">
        <w:rPr>
          <w:rFonts w:cs="Arial"/>
          <w:color w:val="0070C0"/>
        </w:rPr>
        <w:t xml:space="preserve">indique </w:t>
      </w:r>
      <w:r w:rsidR="002D0B04" w:rsidRPr="002D0B04">
        <w:rPr>
          <w:rFonts w:cs="Arial"/>
          <w:color w:val="0070C0"/>
        </w:rPr>
        <w:t>que le programme</w:t>
      </w:r>
      <w:r w:rsidR="001F0B7E">
        <w:rPr>
          <w:rFonts w:cs="Arial"/>
          <w:color w:val="0070C0"/>
        </w:rPr>
        <w:t xml:space="preserve"> est</w:t>
      </w:r>
      <w:r w:rsidR="002D0B04" w:rsidRPr="002D0B04">
        <w:rPr>
          <w:rFonts w:cs="Arial"/>
          <w:color w:val="0070C0"/>
        </w:rPr>
        <w:t xml:space="preserve"> accompagné par une amélioration du plaisir et de la motivation. Toutefois, cette amélioration peut être attribuée à d’autres facteurs.</w:t>
      </w:r>
      <w:r w:rsidR="002D0B04" w:rsidRPr="002D0B04">
        <w:rPr>
          <w:rFonts w:cs="Arial"/>
          <w:iCs/>
          <w:color w:val="0070C0"/>
          <w:szCs w:val="24"/>
        </w:rPr>
        <w:t xml:space="preserve"> </w:t>
      </w:r>
    </w:p>
    <w:p w:rsidR="00C037EF" w:rsidRPr="004527D8" w:rsidRDefault="00C037EF" w:rsidP="00811228">
      <w:pPr>
        <w:spacing w:before="20" w:after="20"/>
        <w:rPr>
          <w:rFonts w:cs="Arial"/>
          <w:b/>
          <w:sz w:val="22"/>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Informations générales sur l’étude</w:t>
      </w:r>
    </w:p>
    <w:p w:rsidR="00592A50" w:rsidRPr="0087017E" w:rsidRDefault="00592A50" w:rsidP="00C54CB0">
      <w:pPr>
        <w:spacing w:before="20" w:after="20"/>
        <w:ind w:right="-289"/>
      </w:pPr>
      <w:r w:rsidRPr="00266532">
        <w:rPr>
          <w:color w:val="0070C0"/>
        </w:rPr>
        <w:t xml:space="preserve">Il s’agit d’une étude conduite </w:t>
      </w:r>
      <w:r w:rsidR="00EA35BB" w:rsidRPr="00266532">
        <w:rPr>
          <w:color w:val="0070C0"/>
        </w:rPr>
        <w:t xml:space="preserve">par </w:t>
      </w:r>
      <w:r w:rsidRPr="00266532">
        <w:rPr>
          <w:noProof/>
          <w:color w:val="0070C0"/>
        </w:rPr>
        <w:t>l’équipe d</w:t>
      </w:r>
      <w:r w:rsidR="006A50FE" w:rsidRPr="00266532">
        <w:rPr>
          <w:noProof/>
          <w:color w:val="0070C0"/>
        </w:rPr>
        <w:t>e</w:t>
      </w:r>
      <w:r w:rsidRPr="00266532">
        <w:rPr>
          <w:noProof/>
          <w:color w:val="0070C0"/>
        </w:rPr>
        <w:t xml:space="preserve"> Jérôme Favrod de la Haute Ecole de santé La Source à Lausanne</w:t>
      </w:r>
      <w:r w:rsidR="00EA35BB" w:rsidRPr="00266532">
        <w:rPr>
          <w:noProof/>
          <w:color w:val="0070C0"/>
        </w:rPr>
        <w:t xml:space="preserve"> </w:t>
      </w:r>
      <w:r w:rsidR="00266532" w:rsidRPr="00266532">
        <w:rPr>
          <w:noProof/>
          <w:color w:val="0070C0"/>
        </w:rPr>
        <w:t xml:space="preserve">et du Dr Charles Bonsack à la Section de psychiatrie sociale du </w:t>
      </w:r>
      <w:r w:rsidR="00EA35BB" w:rsidRPr="00266532">
        <w:rPr>
          <w:noProof/>
          <w:color w:val="0070C0"/>
        </w:rPr>
        <w:t>Service de psychiatrie communautaire du Département de psychiatrie du CHUV</w:t>
      </w:r>
      <w:r w:rsidRPr="00266532">
        <w:rPr>
          <w:color w:val="0070C0"/>
        </w:rPr>
        <w:t xml:space="preserve">. </w:t>
      </w:r>
      <w:r w:rsidR="00EA35BB" w:rsidRPr="0087017E">
        <w:t>Il s’agit d</w:t>
      </w:r>
      <w:r w:rsidRPr="0087017E">
        <w:t>’une étude pour laquelle</w:t>
      </w:r>
      <w:r w:rsidR="001354B4">
        <w:t xml:space="preserve"> </w:t>
      </w:r>
      <w:r w:rsidR="001F0B7E">
        <w:t>60</w:t>
      </w:r>
      <w:r w:rsidR="0038381A">
        <w:t xml:space="preserve"> patients seront inclus </w:t>
      </w:r>
      <w:r w:rsidRPr="0087017E">
        <w:t xml:space="preserve">. </w:t>
      </w:r>
    </w:p>
    <w:p w:rsidR="00391559" w:rsidRPr="0087017E" w:rsidRDefault="00391559" w:rsidP="00C54CB0">
      <w:pPr>
        <w:spacing w:before="20" w:after="20"/>
        <w:ind w:right="-289"/>
        <w:rPr>
          <w:iCs/>
        </w:rPr>
      </w:pPr>
    </w:p>
    <w:p w:rsidR="00EA35BB" w:rsidRDefault="00EA35BB" w:rsidP="00A80D63">
      <w:pPr>
        <w:spacing w:before="20" w:after="20"/>
        <w:ind w:right="-289"/>
        <w:rPr>
          <w:rFonts w:cs="Arial"/>
          <w:sz w:val="22"/>
        </w:rPr>
      </w:pPr>
      <w:r w:rsidRPr="0087017E">
        <w:rPr>
          <w:iCs/>
        </w:rPr>
        <w:t xml:space="preserve">Cette étude </w:t>
      </w:r>
      <w:r w:rsidR="00592A50" w:rsidRPr="0087017E">
        <w:rPr>
          <w:iCs/>
        </w:rPr>
        <w:t>est réalisé</w:t>
      </w:r>
      <w:r w:rsidR="00391559" w:rsidRPr="0087017E">
        <w:rPr>
          <w:iCs/>
        </w:rPr>
        <w:t>e</w:t>
      </w:r>
      <w:r w:rsidR="00592A50" w:rsidRPr="0087017E">
        <w:rPr>
          <w:iCs/>
        </w:rPr>
        <w:t xml:space="preserve"> conformément aux lois suisses en vigueur et dans le respect de principes reconnus au plan international. Le protocole de cette étude a reçu l’avis positif de la </w:t>
      </w:r>
      <w:r w:rsidR="00592A50" w:rsidRPr="002D0B04">
        <w:rPr>
          <w:iCs/>
          <w:color w:val="0070C0"/>
        </w:rPr>
        <w:t xml:space="preserve">Commission d’éthique de </w:t>
      </w:r>
      <w:r w:rsidR="002D0B04" w:rsidRPr="002D0B04">
        <w:rPr>
          <w:iCs/>
          <w:color w:val="0070C0"/>
        </w:rPr>
        <w:t>la recherche sur l’être humain du canton de Vaud</w:t>
      </w:r>
      <w:r w:rsidR="00592A50" w:rsidRPr="002D0B04">
        <w:rPr>
          <w:color w:val="0070C0"/>
        </w:rPr>
        <w:t xml:space="preserve"> </w:t>
      </w:r>
      <w:r w:rsidR="00592A50" w:rsidRPr="0087017E">
        <w:rPr>
          <w:iCs/>
        </w:rPr>
        <w:t xml:space="preserve">en date </w:t>
      </w:r>
      <w:r w:rsidR="00A80D63" w:rsidRPr="0087017E">
        <w:rPr>
          <w:iCs/>
        </w:rPr>
        <w:t>du</w:t>
      </w:r>
      <w:r w:rsidR="0033666C">
        <w:rPr>
          <w:iCs/>
        </w:rPr>
        <w:t xml:space="preserve"> …</w:t>
      </w:r>
      <w:r w:rsidR="00275F67">
        <w:rPr>
          <w:iCs/>
        </w:rPr>
        <w:t>.</w:t>
      </w:r>
    </w:p>
    <w:p w:rsidR="00A80D63" w:rsidRPr="004527D8" w:rsidRDefault="00A80D63" w:rsidP="00A80D63">
      <w:pPr>
        <w:spacing w:before="20" w:after="20"/>
        <w:ind w:right="-289"/>
        <w:rPr>
          <w:rFonts w:cs="Arial"/>
          <w:sz w:val="22"/>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Caractère volontaire de la participation</w:t>
      </w:r>
    </w:p>
    <w:p w:rsidR="00592A50" w:rsidRPr="0087017E" w:rsidRDefault="00592A50" w:rsidP="00AC7479">
      <w:pPr>
        <w:spacing w:before="20" w:after="20"/>
        <w:ind w:right="-288"/>
        <w:rPr>
          <w:rFonts w:cs="Arial"/>
        </w:rPr>
      </w:pPr>
      <w:r w:rsidRPr="003D7D62">
        <w:rPr>
          <w:rFonts w:cs="Arial"/>
          <w:b/>
          <w:i/>
        </w:rPr>
        <w:t>Votre participation à cette étude est volontaire. Si vous renoncez à y prendre part, cela n’aura aucune conséquence sur votre suivi médical. Le même principe s’applique si vous désirez arrêter de participer à l’étude. Vous pouvez donc renoncer en tout temps à votre participation.</w:t>
      </w:r>
      <w:r w:rsidRPr="0087017E">
        <w:rPr>
          <w:rFonts w:cs="Arial"/>
        </w:rPr>
        <w:t xml:space="preserve"> Vous n’êtes pas </w:t>
      </w:r>
      <w:proofErr w:type="spellStart"/>
      <w:r w:rsidRPr="0087017E">
        <w:rPr>
          <w:rFonts w:cs="Arial"/>
        </w:rPr>
        <w:t>tenu-e</w:t>
      </w:r>
      <w:proofErr w:type="spellEnd"/>
      <w:r w:rsidRPr="0087017E">
        <w:rPr>
          <w:rFonts w:cs="Arial"/>
        </w:rPr>
        <w:t xml:space="preserve"> de justifier le fait que vous désir</w:t>
      </w:r>
      <w:r w:rsidR="006332D9">
        <w:rPr>
          <w:rFonts w:cs="Arial"/>
        </w:rPr>
        <w:t>i</w:t>
      </w:r>
      <w:r w:rsidRPr="0087017E">
        <w:rPr>
          <w:rFonts w:cs="Arial"/>
        </w:rPr>
        <w:t>ez quitter l’étude. En cas d’arrêt de votre participation</w:t>
      </w:r>
      <w:r w:rsidRPr="0087017E">
        <w:rPr>
          <w:rFonts w:cs="Arial"/>
          <w:color w:val="000000" w:themeColor="text1"/>
        </w:rPr>
        <w:t>,</w:t>
      </w:r>
      <w:r w:rsidRPr="0087017E">
        <w:rPr>
          <w:rFonts w:cs="Arial"/>
        </w:rPr>
        <w:t xml:space="preserve"> les données recueillies jusqu’alors continueront toutefois à être utilisées</w:t>
      </w:r>
      <w:r w:rsidR="00C21227" w:rsidRPr="0087017E">
        <w:rPr>
          <w:rFonts w:cs="Arial"/>
        </w:rPr>
        <w:t xml:space="preserve"> sauf si vous nous demandez de les détruire</w:t>
      </w:r>
      <w:r w:rsidRPr="0087017E">
        <w:rPr>
          <w:rFonts w:cs="Arial"/>
        </w:rPr>
        <w:t xml:space="preserve">. </w:t>
      </w:r>
    </w:p>
    <w:p w:rsidR="00592A50" w:rsidRPr="004527D8" w:rsidRDefault="00592A50" w:rsidP="00811228">
      <w:pPr>
        <w:spacing w:before="20" w:after="20"/>
        <w:rPr>
          <w:rFonts w:cs="Arial"/>
          <w:sz w:val="22"/>
        </w:rPr>
      </w:pPr>
    </w:p>
    <w:p w:rsidR="00592A50" w:rsidRPr="003D7D62" w:rsidRDefault="00592A50" w:rsidP="00811228">
      <w:pPr>
        <w:pStyle w:val="Titre1"/>
        <w:spacing w:before="20" w:after="20"/>
        <w:rPr>
          <w:rFonts w:cs="Arial"/>
          <w:iCs/>
          <w:sz w:val="24"/>
          <w:szCs w:val="22"/>
          <w:lang w:val="fr-FR"/>
        </w:rPr>
      </w:pPr>
      <w:r w:rsidRPr="003D7D62">
        <w:rPr>
          <w:rFonts w:cs="Arial"/>
          <w:iCs/>
          <w:sz w:val="24"/>
          <w:szCs w:val="22"/>
          <w:lang w:val="fr-FR"/>
        </w:rPr>
        <w:lastRenderedPageBreak/>
        <w:t>Déroulement de l’étude</w:t>
      </w:r>
    </w:p>
    <w:p w:rsidR="00391559" w:rsidRDefault="0033666C" w:rsidP="00391559">
      <w:pPr>
        <w:spacing w:before="20" w:after="20"/>
        <w:ind w:right="-289"/>
        <w:rPr>
          <w:szCs w:val="20"/>
        </w:rPr>
      </w:pPr>
      <w:r w:rsidRPr="00CD6B22">
        <w:rPr>
          <w:rFonts w:cs="Arial"/>
          <w:b/>
          <w:i/>
          <w:color w:val="0070C0"/>
          <w:szCs w:val="20"/>
        </w:rPr>
        <w:t>Les participants auront un entretien d’une heure</w:t>
      </w:r>
      <w:r w:rsidR="009115C3" w:rsidRPr="00CD6B22">
        <w:rPr>
          <w:rFonts w:cs="Arial"/>
          <w:b/>
          <w:i/>
          <w:color w:val="0070C0"/>
          <w:szCs w:val="20"/>
        </w:rPr>
        <w:t xml:space="preserve"> et demi</w:t>
      </w:r>
      <w:r w:rsidRPr="00CD6B22">
        <w:rPr>
          <w:rFonts w:cs="Arial"/>
          <w:b/>
          <w:i/>
          <w:color w:val="0070C0"/>
          <w:szCs w:val="20"/>
        </w:rPr>
        <w:t xml:space="preserve">. </w:t>
      </w:r>
      <w:r w:rsidRPr="0059206F">
        <w:rPr>
          <w:szCs w:val="20"/>
        </w:rPr>
        <w:t>Durant</w:t>
      </w:r>
      <w:r w:rsidRPr="0087017E">
        <w:t xml:space="preserve"> cet entretien, un </w:t>
      </w:r>
      <w:r>
        <w:t xml:space="preserve">membre de l’équipe de recherche </w:t>
      </w:r>
      <w:r w:rsidRPr="0087017E">
        <w:t xml:space="preserve">vous questionnera sur les symptômes de la maladie. </w:t>
      </w:r>
      <w:r>
        <w:t xml:space="preserve">Il regardera aussi </w:t>
      </w:r>
      <w:r w:rsidRPr="0087017E">
        <w:t xml:space="preserve">si vous avez une dépression et vous demandera de remplir des questionnaires sur votre capacité </w:t>
      </w:r>
      <w:r>
        <w:t xml:space="preserve">à </w:t>
      </w:r>
      <w:r w:rsidRPr="0087017E">
        <w:t xml:space="preserve">éprouver du plaisir. </w:t>
      </w:r>
      <w:r>
        <w:rPr>
          <w:rFonts w:cs="Arial"/>
          <w:b/>
          <w:i/>
          <w:szCs w:val="20"/>
        </w:rPr>
        <w:t xml:space="preserve">Ensuite, les participants à l’étude sont </w:t>
      </w:r>
      <w:r w:rsidR="0066250C">
        <w:rPr>
          <w:rFonts w:cs="Arial"/>
          <w:b/>
          <w:i/>
          <w:szCs w:val="20"/>
        </w:rPr>
        <w:t>sélectionnés</w:t>
      </w:r>
      <w:r>
        <w:rPr>
          <w:rFonts w:cs="Arial"/>
          <w:b/>
          <w:i/>
          <w:szCs w:val="20"/>
        </w:rPr>
        <w:t xml:space="preserve"> au hasard pour recevoir ou pas le programme PEPS. Les participants qui sont sélectionnés pour suivre le programme PEPS suivent </w:t>
      </w:r>
      <w:r w:rsidR="00391559" w:rsidRPr="0059206F">
        <w:rPr>
          <w:rFonts w:cs="Arial"/>
          <w:b/>
          <w:i/>
          <w:szCs w:val="20"/>
        </w:rPr>
        <w:t>huit séances d’une heure</w:t>
      </w:r>
      <w:r w:rsidR="00970C99">
        <w:rPr>
          <w:rFonts w:cs="Arial"/>
          <w:b/>
          <w:i/>
          <w:szCs w:val="20"/>
        </w:rPr>
        <w:t xml:space="preserve"> </w:t>
      </w:r>
      <w:r w:rsidR="00970C99" w:rsidRPr="00970C99">
        <w:rPr>
          <w:rFonts w:cs="Arial"/>
          <w:b/>
          <w:i/>
          <w:color w:val="0070C0"/>
          <w:szCs w:val="20"/>
        </w:rPr>
        <w:t>en groupe de 5 à 10 participants</w:t>
      </w:r>
      <w:r w:rsidR="00391559" w:rsidRPr="00970C99">
        <w:rPr>
          <w:rFonts w:cs="Arial"/>
          <w:b/>
          <w:i/>
          <w:color w:val="0070C0"/>
          <w:szCs w:val="20"/>
        </w:rPr>
        <w:t xml:space="preserve"> </w:t>
      </w:r>
      <w:r>
        <w:rPr>
          <w:rFonts w:cs="Arial"/>
          <w:b/>
          <w:i/>
          <w:szCs w:val="20"/>
        </w:rPr>
        <w:t xml:space="preserve">qui enseignent les </w:t>
      </w:r>
      <w:r w:rsidR="0018266F" w:rsidRPr="0059206F">
        <w:rPr>
          <w:rFonts w:cs="Arial"/>
          <w:b/>
          <w:i/>
          <w:szCs w:val="20"/>
          <w:lang w:val="fr-CH"/>
        </w:rPr>
        <w:t xml:space="preserve">compétences pour améliorer la capacité </w:t>
      </w:r>
      <w:r w:rsidR="006332D9" w:rsidRPr="0059206F">
        <w:rPr>
          <w:rFonts w:cs="Arial"/>
          <w:b/>
          <w:i/>
          <w:szCs w:val="20"/>
          <w:lang w:val="fr-CH"/>
        </w:rPr>
        <w:t xml:space="preserve">à </w:t>
      </w:r>
      <w:r w:rsidR="0018266F" w:rsidRPr="0059206F">
        <w:rPr>
          <w:rFonts w:cs="Arial"/>
          <w:b/>
          <w:i/>
          <w:szCs w:val="20"/>
          <w:lang w:val="fr-CH"/>
        </w:rPr>
        <w:t>éprouver et anticiper les émotions positives.</w:t>
      </w:r>
      <w:r w:rsidR="0018266F" w:rsidRPr="0059206F">
        <w:rPr>
          <w:rFonts w:cs="Arial"/>
          <w:szCs w:val="20"/>
          <w:lang w:val="fr-CH"/>
        </w:rPr>
        <w:t xml:space="preserve"> </w:t>
      </w:r>
      <w:r w:rsidR="0013118B" w:rsidRPr="0059206F">
        <w:rPr>
          <w:rFonts w:cs="Arial"/>
          <w:szCs w:val="20"/>
          <w:lang w:val="fr-CH" w:eastAsia="de-DE"/>
        </w:rPr>
        <w:t xml:space="preserve">Le programme enseigne aussi </w:t>
      </w:r>
      <w:r w:rsidR="0018266F" w:rsidRPr="0059206F">
        <w:rPr>
          <w:rFonts w:cs="Arial"/>
          <w:szCs w:val="20"/>
          <w:lang w:val="fr-CH" w:eastAsia="de-DE"/>
        </w:rPr>
        <w:t>des stratégies pour réduire l’impact des émotions négatives et des pensées défaitistes</w:t>
      </w:r>
      <w:r w:rsidR="0018266F" w:rsidRPr="00970C99">
        <w:rPr>
          <w:rFonts w:cs="Arial"/>
          <w:color w:val="0070C0"/>
          <w:szCs w:val="20"/>
          <w:lang w:val="fr-CH" w:eastAsia="de-DE"/>
        </w:rPr>
        <w:t xml:space="preserve">. </w:t>
      </w:r>
      <w:r w:rsidR="00970C99" w:rsidRPr="00970C99">
        <w:rPr>
          <w:rFonts w:cs="Arial"/>
          <w:color w:val="0070C0"/>
          <w:szCs w:val="20"/>
          <w:lang w:val="fr-CH" w:eastAsia="de-DE"/>
        </w:rPr>
        <w:t xml:space="preserve">Le programme comprend également un journal de bord pour des exercices entre les séances. </w:t>
      </w:r>
      <w:r w:rsidR="00660026" w:rsidRPr="00562637">
        <w:rPr>
          <w:b/>
          <w:i/>
          <w:szCs w:val="20"/>
        </w:rPr>
        <w:t>Deux mois et huit mois après le premier entretien tous les participants sont revus pour un entretien clinique d’une heure.</w:t>
      </w:r>
      <w:r w:rsidR="00660026">
        <w:rPr>
          <w:szCs w:val="20"/>
        </w:rPr>
        <w:t xml:space="preserve"> Après ce dernier entretien, les participants qui n’ont pas été tiré</w:t>
      </w:r>
      <w:r w:rsidR="00023D09">
        <w:rPr>
          <w:szCs w:val="20"/>
        </w:rPr>
        <w:t>s</w:t>
      </w:r>
      <w:r w:rsidR="00660026">
        <w:rPr>
          <w:szCs w:val="20"/>
        </w:rPr>
        <w:t xml:space="preserve"> au hasard pour suivre le programme pourront y participer</w:t>
      </w:r>
      <w:r w:rsidR="00487474">
        <w:rPr>
          <w:szCs w:val="20"/>
        </w:rPr>
        <w:t xml:space="preserve"> </w:t>
      </w:r>
      <w:r w:rsidR="00487474" w:rsidRPr="00487474">
        <w:rPr>
          <w:color w:val="0070C0"/>
          <w:szCs w:val="20"/>
        </w:rPr>
        <w:t>en dehors du protocole d’étude</w:t>
      </w:r>
      <w:r w:rsidR="00660026" w:rsidRPr="00487474">
        <w:rPr>
          <w:color w:val="0070C0"/>
          <w:szCs w:val="20"/>
        </w:rPr>
        <w:t xml:space="preserve">. </w:t>
      </w:r>
      <w:r w:rsidR="00660026" w:rsidRPr="00562637">
        <w:rPr>
          <w:b/>
          <w:i/>
          <w:szCs w:val="20"/>
        </w:rPr>
        <w:t>La comparaison entre les participants qui ont suivi le programme et ceux qui ne l’ont pas suivi permettra de vérifier son efficacité</w:t>
      </w:r>
      <w:r w:rsidR="00660026" w:rsidRPr="00562637">
        <w:rPr>
          <w:b/>
          <w:szCs w:val="20"/>
        </w:rPr>
        <w:t>.</w:t>
      </w:r>
      <w:r w:rsidR="00414676">
        <w:rPr>
          <w:b/>
          <w:szCs w:val="20"/>
        </w:rPr>
        <w:t xml:space="preserve"> </w:t>
      </w:r>
      <w:r w:rsidR="00414676" w:rsidRPr="00562637">
        <w:rPr>
          <w:b/>
          <w:i/>
          <w:szCs w:val="20"/>
        </w:rPr>
        <w:t>Un questionnaire permettant d’évaluer votre fonctionnement social est rempli par le professionnel qui vous connaît le mieux après le premier et le dernier entretien d’évaluation clinique.</w:t>
      </w:r>
      <w:r w:rsidR="0071080B">
        <w:rPr>
          <w:b/>
          <w:i/>
          <w:szCs w:val="20"/>
        </w:rPr>
        <w:t xml:space="preserve"> </w:t>
      </w:r>
      <w:r w:rsidR="0071080B" w:rsidRPr="0071080B">
        <w:rPr>
          <w:szCs w:val="20"/>
        </w:rPr>
        <w:t>Le professionnel de la santé ou du social qui vous connaît le mieux remplira un questionnaire qui mesure votre fonctionnement social au début et à la fin de l’étude.</w:t>
      </w:r>
    </w:p>
    <w:p w:rsidR="00B10A98" w:rsidRDefault="00B10A98" w:rsidP="00391559">
      <w:pPr>
        <w:spacing w:before="20" w:after="20"/>
        <w:ind w:right="-289"/>
        <w:rPr>
          <w:szCs w:val="20"/>
        </w:rPr>
      </w:pPr>
    </w:p>
    <w:p w:rsidR="00B10A98" w:rsidRPr="00487474" w:rsidRDefault="00B10A98" w:rsidP="00391559">
      <w:pPr>
        <w:spacing w:before="20" w:after="20"/>
        <w:ind w:right="-289"/>
        <w:rPr>
          <w:color w:val="0070C0"/>
          <w:szCs w:val="20"/>
        </w:rPr>
      </w:pPr>
      <w:r w:rsidRPr="00487474">
        <w:rPr>
          <w:color w:val="0070C0"/>
          <w:szCs w:val="20"/>
        </w:rPr>
        <w:t>Le schéma ci-dessous présente le nombre de visites dans le cadre de cette recherche</w:t>
      </w:r>
      <w:r w:rsidR="00487474">
        <w:rPr>
          <w:color w:val="0070C0"/>
          <w:szCs w:val="20"/>
        </w:rPr>
        <w:t>.</w:t>
      </w:r>
    </w:p>
    <w:p w:rsidR="00B10A98" w:rsidRPr="00487474" w:rsidRDefault="00B10A98" w:rsidP="00391559">
      <w:pPr>
        <w:spacing w:before="20" w:after="20"/>
        <w:ind w:right="-289"/>
        <w:rPr>
          <w:color w:val="0070C0"/>
          <w:szCs w:val="20"/>
        </w:rPr>
      </w:pPr>
    </w:p>
    <w:tbl>
      <w:tblPr>
        <w:tblStyle w:val="Grilledutableau"/>
        <w:tblW w:w="5000" w:type="pct"/>
        <w:tblCellMar>
          <w:top w:w="57" w:type="dxa"/>
          <w:bottom w:w="57" w:type="dxa"/>
        </w:tblCellMar>
        <w:tblLook w:val="04A0" w:firstRow="1" w:lastRow="0" w:firstColumn="1" w:lastColumn="0" w:noHBand="0" w:noVBand="1"/>
      </w:tblPr>
      <w:tblGrid>
        <w:gridCol w:w="782"/>
        <w:gridCol w:w="1222"/>
        <w:gridCol w:w="2300"/>
        <w:gridCol w:w="782"/>
        <w:gridCol w:w="1185"/>
        <w:gridCol w:w="782"/>
        <w:gridCol w:w="2235"/>
      </w:tblGrid>
      <w:tr w:rsidR="00487474" w:rsidRPr="00487474" w:rsidTr="00487474">
        <w:tc>
          <w:tcPr>
            <w:tcW w:w="421" w:type="pct"/>
            <w:vMerge w:val="restart"/>
            <w:vAlign w:val="center"/>
          </w:tcPr>
          <w:p w:rsidR="00B10A98" w:rsidRPr="00487474" w:rsidRDefault="00B10A98" w:rsidP="00487474">
            <w:pPr>
              <w:spacing w:before="20" w:after="20"/>
              <w:ind w:right="-289"/>
              <w:rPr>
                <w:color w:val="0070C0"/>
                <w:sz w:val="16"/>
              </w:rPr>
            </w:pPr>
            <w:r w:rsidRPr="00487474">
              <w:rPr>
                <w:color w:val="0070C0"/>
                <w:sz w:val="16"/>
              </w:rPr>
              <w:t>Visite 1 (1h30)</w:t>
            </w:r>
          </w:p>
        </w:tc>
        <w:tc>
          <w:tcPr>
            <w:tcW w:w="658" w:type="pct"/>
            <w:vMerge w:val="restart"/>
            <w:vAlign w:val="center"/>
          </w:tcPr>
          <w:p w:rsidR="00B10A98" w:rsidRPr="00487474" w:rsidRDefault="00B10A98" w:rsidP="00487474">
            <w:pPr>
              <w:spacing w:before="20" w:after="20"/>
              <w:ind w:right="-289"/>
              <w:rPr>
                <w:color w:val="0070C0"/>
                <w:sz w:val="16"/>
              </w:rPr>
            </w:pPr>
            <w:r w:rsidRPr="00487474">
              <w:rPr>
                <w:color w:val="0070C0"/>
                <w:sz w:val="16"/>
              </w:rPr>
              <w:t>Répartition au hasard</w:t>
            </w:r>
          </w:p>
        </w:tc>
        <w:tc>
          <w:tcPr>
            <w:tcW w:w="1238" w:type="pct"/>
            <w:vAlign w:val="center"/>
          </w:tcPr>
          <w:p w:rsidR="00487474" w:rsidRPr="00487474" w:rsidRDefault="00B10A98" w:rsidP="00487474">
            <w:pPr>
              <w:spacing w:before="20" w:after="20"/>
              <w:ind w:right="-289"/>
              <w:rPr>
                <w:color w:val="0070C0"/>
                <w:sz w:val="16"/>
              </w:rPr>
            </w:pPr>
            <w:r w:rsidRPr="00487474">
              <w:rPr>
                <w:color w:val="0070C0"/>
                <w:sz w:val="16"/>
              </w:rPr>
              <w:t xml:space="preserve">8 séances de PEPS en plus </w:t>
            </w:r>
          </w:p>
          <w:p w:rsidR="00B10A98" w:rsidRPr="00487474" w:rsidRDefault="00B10A98" w:rsidP="00487474">
            <w:pPr>
              <w:spacing w:before="20" w:after="20"/>
              <w:ind w:right="-289"/>
              <w:rPr>
                <w:color w:val="0070C0"/>
                <w:sz w:val="16"/>
              </w:rPr>
            </w:pPr>
            <w:r w:rsidRPr="00487474">
              <w:rPr>
                <w:color w:val="0070C0"/>
                <w:sz w:val="16"/>
              </w:rPr>
              <w:t>du suivi habituel</w:t>
            </w:r>
          </w:p>
        </w:tc>
        <w:tc>
          <w:tcPr>
            <w:tcW w:w="421" w:type="pct"/>
            <w:vMerge w:val="restart"/>
            <w:vAlign w:val="center"/>
          </w:tcPr>
          <w:p w:rsidR="00B10A98" w:rsidRPr="00487474" w:rsidRDefault="00B10A98" w:rsidP="00487474">
            <w:pPr>
              <w:spacing w:before="20" w:after="20"/>
              <w:ind w:right="-289"/>
              <w:rPr>
                <w:color w:val="0070C0"/>
                <w:sz w:val="16"/>
              </w:rPr>
            </w:pPr>
            <w:r w:rsidRPr="00487474">
              <w:rPr>
                <w:color w:val="0070C0"/>
                <w:sz w:val="16"/>
              </w:rPr>
              <w:t>Visite 2 (1h00)</w:t>
            </w:r>
          </w:p>
        </w:tc>
        <w:tc>
          <w:tcPr>
            <w:tcW w:w="638" w:type="pct"/>
            <w:vMerge w:val="restart"/>
            <w:vAlign w:val="center"/>
          </w:tcPr>
          <w:p w:rsidR="00487474" w:rsidRPr="00487474" w:rsidRDefault="00487474" w:rsidP="00487474">
            <w:pPr>
              <w:spacing w:before="20" w:after="20"/>
              <w:ind w:right="-289"/>
              <w:rPr>
                <w:color w:val="0070C0"/>
                <w:sz w:val="16"/>
              </w:rPr>
            </w:pPr>
            <w:r w:rsidRPr="00487474">
              <w:rPr>
                <w:color w:val="0070C0"/>
                <w:sz w:val="16"/>
              </w:rPr>
              <w:t>Suivi habituel</w:t>
            </w:r>
          </w:p>
          <w:p w:rsidR="00B10A98" w:rsidRPr="00487474" w:rsidRDefault="00487474" w:rsidP="00487474">
            <w:pPr>
              <w:spacing w:before="20" w:after="20"/>
              <w:ind w:right="-289"/>
              <w:rPr>
                <w:color w:val="0070C0"/>
                <w:sz w:val="16"/>
              </w:rPr>
            </w:pPr>
            <w:r w:rsidRPr="00487474">
              <w:rPr>
                <w:color w:val="0070C0"/>
                <w:sz w:val="16"/>
              </w:rPr>
              <w:t>(6 mois)</w:t>
            </w:r>
          </w:p>
        </w:tc>
        <w:tc>
          <w:tcPr>
            <w:tcW w:w="421" w:type="pct"/>
            <w:vMerge w:val="restart"/>
            <w:vAlign w:val="center"/>
          </w:tcPr>
          <w:p w:rsidR="00B10A98" w:rsidRPr="00487474" w:rsidRDefault="00B10A98" w:rsidP="00487474">
            <w:pPr>
              <w:spacing w:before="20" w:after="20"/>
              <w:ind w:right="-289"/>
              <w:rPr>
                <w:color w:val="0070C0"/>
                <w:sz w:val="16"/>
              </w:rPr>
            </w:pPr>
            <w:r w:rsidRPr="00487474">
              <w:rPr>
                <w:color w:val="0070C0"/>
                <w:sz w:val="16"/>
              </w:rPr>
              <w:t>Visite 3 (1h00)</w:t>
            </w:r>
          </w:p>
        </w:tc>
        <w:tc>
          <w:tcPr>
            <w:tcW w:w="1203" w:type="pct"/>
            <w:vAlign w:val="center"/>
          </w:tcPr>
          <w:p w:rsidR="00B10A98" w:rsidRPr="00487474" w:rsidRDefault="00487474" w:rsidP="00487474">
            <w:pPr>
              <w:spacing w:before="20" w:after="20"/>
              <w:ind w:right="-289"/>
              <w:rPr>
                <w:color w:val="0070C0"/>
                <w:sz w:val="16"/>
              </w:rPr>
            </w:pPr>
            <w:r w:rsidRPr="00487474">
              <w:rPr>
                <w:color w:val="0070C0"/>
                <w:sz w:val="16"/>
              </w:rPr>
              <w:t>Suivi habituel</w:t>
            </w:r>
          </w:p>
        </w:tc>
      </w:tr>
      <w:tr w:rsidR="00487474" w:rsidRPr="00487474" w:rsidTr="00487474">
        <w:tc>
          <w:tcPr>
            <w:tcW w:w="421" w:type="pct"/>
            <w:vMerge/>
            <w:vAlign w:val="center"/>
          </w:tcPr>
          <w:p w:rsidR="00B10A98" w:rsidRPr="00487474" w:rsidRDefault="00B10A98" w:rsidP="00487474">
            <w:pPr>
              <w:spacing w:before="20" w:after="20"/>
              <w:ind w:right="-289"/>
              <w:rPr>
                <w:color w:val="0070C0"/>
                <w:sz w:val="16"/>
              </w:rPr>
            </w:pPr>
          </w:p>
        </w:tc>
        <w:tc>
          <w:tcPr>
            <w:tcW w:w="658" w:type="pct"/>
            <w:vMerge/>
            <w:vAlign w:val="center"/>
          </w:tcPr>
          <w:p w:rsidR="00B10A98" w:rsidRPr="00487474" w:rsidRDefault="00B10A98" w:rsidP="00487474">
            <w:pPr>
              <w:spacing w:before="20" w:after="20"/>
              <w:ind w:right="-289"/>
              <w:rPr>
                <w:color w:val="0070C0"/>
                <w:sz w:val="16"/>
              </w:rPr>
            </w:pPr>
          </w:p>
        </w:tc>
        <w:tc>
          <w:tcPr>
            <w:tcW w:w="1238" w:type="pct"/>
            <w:vAlign w:val="center"/>
          </w:tcPr>
          <w:p w:rsidR="00B10A98" w:rsidRPr="00487474" w:rsidRDefault="00B10A98" w:rsidP="00487474">
            <w:pPr>
              <w:spacing w:before="20" w:after="20"/>
              <w:ind w:right="-289"/>
              <w:rPr>
                <w:color w:val="0070C0"/>
                <w:sz w:val="16"/>
              </w:rPr>
            </w:pPr>
            <w:r w:rsidRPr="00487474">
              <w:rPr>
                <w:color w:val="0070C0"/>
                <w:sz w:val="16"/>
              </w:rPr>
              <w:t>Suivi habituel</w:t>
            </w:r>
          </w:p>
        </w:tc>
        <w:tc>
          <w:tcPr>
            <w:tcW w:w="421" w:type="pct"/>
            <w:vMerge/>
            <w:vAlign w:val="center"/>
          </w:tcPr>
          <w:p w:rsidR="00B10A98" w:rsidRPr="00487474" w:rsidRDefault="00B10A98" w:rsidP="00487474">
            <w:pPr>
              <w:spacing w:before="20" w:after="20"/>
              <w:ind w:right="-289"/>
              <w:rPr>
                <w:color w:val="0070C0"/>
                <w:sz w:val="16"/>
              </w:rPr>
            </w:pPr>
          </w:p>
        </w:tc>
        <w:tc>
          <w:tcPr>
            <w:tcW w:w="638" w:type="pct"/>
            <w:vMerge/>
            <w:vAlign w:val="center"/>
          </w:tcPr>
          <w:p w:rsidR="00B10A98" w:rsidRPr="00487474" w:rsidRDefault="00B10A98" w:rsidP="00487474">
            <w:pPr>
              <w:spacing w:before="20" w:after="20"/>
              <w:ind w:right="-289"/>
              <w:rPr>
                <w:color w:val="0070C0"/>
                <w:sz w:val="16"/>
              </w:rPr>
            </w:pPr>
          </w:p>
        </w:tc>
        <w:tc>
          <w:tcPr>
            <w:tcW w:w="421" w:type="pct"/>
            <w:vMerge/>
            <w:vAlign w:val="center"/>
          </w:tcPr>
          <w:p w:rsidR="00B10A98" w:rsidRPr="00487474" w:rsidRDefault="00B10A98" w:rsidP="00487474">
            <w:pPr>
              <w:spacing w:before="20" w:after="20"/>
              <w:ind w:right="-289"/>
              <w:rPr>
                <w:color w:val="0070C0"/>
                <w:sz w:val="16"/>
              </w:rPr>
            </w:pPr>
          </w:p>
        </w:tc>
        <w:tc>
          <w:tcPr>
            <w:tcW w:w="1203" w:type="pct"/>
            <w:vAlign w:val="center"/>
          </w:tcPr>
          <w:p w:rsidR="00487474" w:rsidRPr="00487474" w:rsidRDefault="00B10A98" w:rsidP="00487474">
            <w:pPr>
              <w:spacing w:before="20" w:after="20"/>
              <w:ind w:right="-289"/>
              <w:rPr>
                <w:color w:val="0070C0"/>
                <w:sz w:val="16"/>
              </w:rPr>
            </w:pPr>
            <w:r w:rsidRPr="00487474">
              <w:rPr>
                <w:color w:val="0070C0"/>
                <w:sz w:val="16"/>
              </w:rPr>
              <w:t>8 séance de PEPS en plus</w:t>
            </w:r>
          </w:p>
          <w:p w:rsidR="00B10A98" w:rsidRPr="00487474" w:rsidRDefault="00B10A98" w:rsidP="00487474">
            <w:pPr>
              <w:spacing w:before="20" w:after="20"/>
              <w:ind w:right="-289"/>
              <w:rPr>
                <w:color w:val="0070C0"/>
                <w:sz w:val="16"/>
              </w:rPr>
            </w:pPr>
            <w:r w:rsidRPr="00487474">
              <w:rPr>
                <w:color w:val="0070C0"/>
                <w:sz w:val="16"/>
              </w:rPr>
              <w:t>du suivi habituel</w:t>
            </w:r>
          </w:p>
        </w:tc>
      </w:tr>
    </w:tbl>
    <w:p w:rsidR="00B10A98" w:rsidRPr="00487474" w:rsidRDefault="00B10A98" w:rsidP="00391559">
      <w:pPr>
        <w:spacing w:before="20" w:after="20"/>
        <w:ind w:right="-289"/>
        <w:rPr>
          <w:color w:val="0070C0"/>
        </w:rPr>
      </w:pPr>
    </w:p>
    <w:p w:rsidR="00592A50" w:rsidRPr="004527D8" w:rsidRDefault="00592A50" w:rsidP="000A726A">
      <w:pPr>
        <w:rPr>
          <w:rFonts w:cs="Arial"/>
          <w:sz w:val="22"/>
          <w:lang w:eastAsia="de-DE"/>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Avantages possibles pour l</w:t>
      </w:r>
      <w:r w:rsidR="004638FA">
        <w:rPr>
          <w:rFonts w:cs="Arial"/>
          <w:iCs/>
          <w:sz w:val="24"/>
          <w:szCs w:val="22"/>
          <w:lang w:val="fr-FR"/>
        </w:rPr>
        <w:t>es participants</w:t>
      </w:r>
    </w:p>
    <w:p w:rsidR="00D16C54" w:rsidRPr="00D16C54" w:rsidRDefault="00970C99" w:rsidP="00D16C54">
      <w:pPr>
        <w:spacing w:before="20" w:after="20"/>
        <w:ind w:right="-110"/>
        <w:rPr>
          <w:rFonts w:cs="Arial"/>
          <w:i/>
        </w:rPr>
      </w:pPr>
      <w:r w:rsidRPr="00970C99">
        <w:rPr>
          <w:rFonts w:cs="Arial"/>
          <w:b/>
          <w:i/>
          <w:color w:val="0070C0"/>
        </w:rPr>
        <w:t>Votre participation permet de contribuer au développement de connaissances dans le domaine du plaisir et de la motivation dans la schizophrénie.</w:t>
      </w:r>
      <w:r w:rsidRPr="00970C99">
        <w:rPr>
          <w:rFonts w:cs="Arial"/>
          <w:color w:val="0070C0"/>
        </w:rPr>
        <w:t xml:space="preserve"> </w:t>
      </w:r>
      <w:r>
        <w:rPr>
          <w:rFonts w:cs="Arial"/>
          <w:b/>
          <w:i/>
        </w:rPr>
        <w:t>Il</w:t>
      </w:r>
      <w:r w:rsidRPr="003D7D62">
        <w:rPr>
          <w:rFonts w:cs="Arial"/>
          <w:b/>
          <w:i/>
        </w:rPr>
        <w:t xml:space="preserve"> est possible que le programme n’apporte aucun bénéfice. </w:t>
      </w:r>
      <w:r>
        <w:rPr>
          <w:rFonts w:cs="Arial"/>
          <w:b/>
          <w:i/>
        </w:rPr>
        <w:t xml:space="preserve">Il est donc possible que votre participation ne vous apporte aucun avantage personnel. </w:t>
      </w:r>
      <w:r w:rsidR="00592A50" w:rsidRPr="0087017E">
        <w:rPr>
          <w:rFonts w:cs="Arial"/>
        </w:rPr>
        <w:t xml:space="preserve">Le fait de participer à cette étude nous permettra de </w:t>
      </w:r>
      <w:r w:rsidR="00C21227" w:rsidRPr="0087017E">
        <w:rPr>
          <w:rFonts w:cs="Arial"/>
        </w:rPr>
        <w:t xml:space="preserve">vérifier si </w:t>
      </w:r>
      <w:r w:rsidR="00391559" w:rsidRPr="0087017E">
        <w:rPr>
          <w:rFonts w:cs="Arial"/>
        </w:rPr>
        <w:t xml:space="preserve">le programme </w:t>
      </w:r>
      <w:r w:rsidR="00C21227" w:rsidRPr="0087017E">
        <w:rPr>
          <w:rFonts w:cs="Arial"/>
        </w:rPr>
        <w:t xml:space="preserve">d’émotions positives pour la schizophrénie (PEPS) améliore la capacité </w:t>
      </w:r>
      <w:r w:rsidR="004459D5">
        <w:rPr>
          <w:rFonts w:cs="Arial"/>
        </w:rPr>
        <w:t>à</w:t>
      </w:r>
      <w:r w:rsidR="0013118B">
        <w:rPr>
          <w:rFonts w:cs="Arial"/>
        </w:rPr>
        <w:t xml:space="preserve"> </w:t>
      </w:r>
      <w:r w:rsidR="004459D5" w:rsidRPr="0087017E">
        <w:rPr>
          <w:rFonts w:cs="Arial"/>
        </w:rPr>
        <w:t xml:space="preserve">éprouver </w:t>
      </w:r>
      <w:r w:rsidR="00C21227" w:rsidRPr="0087017E">
        <w:rPr>
          <w:rFonts w:cs="Arial"/>
        </w:rPr>
        <w:t>du plaisir</w:t>
      </w:r>
      <w:r w:rsidR="00391559" w:rsidRPr="0087017E">
        <w:rPr>
          <w:rFonts w:cs="Arial"/>
        </w:rPr>
        <w:t xml:space="preserve"> et l’envie de s’engager dans les activités de la vie quotidienne.</w:t>
      </w:r>
      <w:r>
        <w:rPr>
          <w:rFonts w:cs="Arial"/>
        </w:rPr>
        <w:t xml:space="preserve"> </w:t>
      </w:r>
      <w:r w:rsidR="00D16C54" w:rsidRPr="00D16C54">
        <w:rPr>
          <w:rFonts w:cs="Arial"/>
        </w:rPr>
        <w:t>L</w:t>
      </w:r>
      <w:r w:rsidR="00D16C54">
        <w:rPr>
          <w:rFonts w:cs="Arial"/>
        </w:rPr>
        <w:t>’</w:t>
      </w:r>
      <w:r w:rsidR="00D16C54" w:rsidRPr="00D16C54">
        <w:rPr>
          <w:rFonts w:cs="Arial"/>
        </w:rPr>
        <w:t xml:space="preserve">alternative possible </w:t>
      </w:r>
      <w:r w:rsidR="00D16C54" w:rsidRPr="00D16C54">
        <w:rPr>
          <w:rFonts w:cs="Arial"/>
          <w:szCs w:val="20"/>
        </w:rPr>
        <w:t>à l</w:t>
      </w:r>
      <w:r w:rsidR="00D16C54" w:rsidRPr="00D16C54">
        <w:rPr>
          <w:rFonts w:cs="Arial"/>
          <w:szCs w:val="20"/>
          <w:lang w:val="fr-CH" w:eastAsia="fr-CH"/>
        </w:rPr>
        <w:t>’intervention peu</w:t>
      </w:r>
      <w:r w:rsidR="00D16C54">
        <w:rPr>
          <w:rFonts w:cs="Arial"/>
          <w:szCs w:val="20"/>
          <w:lang w:val="fr-CH" w:eastAsia="fr-CH"/>
        </w:rPr>
        <w:t>t</w:t>
      </w:r>
      <w:r w:rsidR="00D16C54" w:rsidRPr="00D16C54">
        <w:rPr>
          <w:rFonts w:cs="Arial"/>
          <w:szCs w:val="20"/>
          <w:lang w:val="fr-CH" w:eastAsia="fr-CH"/>
        </w:rPr>
        <w:t xml:space="preserve"> être la participation à un groupe d’entraînement des habiletés sociales.</w:t>
      </w:r>
    </w:p>
    <w:p w:rsidR="00592A50" w:rsidRPr="00DF50D3" w:rsidRDefault="00592A50" w:rsidP="005C789D">
      <w:pPr>
        <w:pStyle w:val="Titre1"/>
        <w:numPr>
          <w:ilvl w:val="0"/>
          <w:numId w:val="0"/>
        </w:numPr>
        <w:spacing w:before="20" w:after="20"/>
        <w:ind w:left="360"/>
        <w:rPr>
          <w:rFonts w:cs="Arial"/>
          <w:b w:val="0"/>
          <w:sz w:val="22"/>
          <w:szCs w:val="22"/>
          <w:lang w:val="fr-FR"/>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Risques et désagréments</w:t>
      </w:r>
    </w:p>
    <w:p w:rsidR="00391559" w:rsidRDefault="00391559" w:rsidP="00391559">
      <w:pPr>
        <w:autoSpaceDE w:val="0"/>
        <w:autoSpaceDN w:val="0"/>
        <w:adjustRightInd w:val="0"/>
        <w:rPr>
          <w:rFonts w:cs="Arial"/>
          <w:b/>
          <w:i/>
          <w:iCs/>
          <w:color w:val="000000"/>
        </w:rPr>
      </w:pPr>
      <w:r w:rsidRPr="003D7D62">
        <w:rPr>
          <w:rFonts w:cs="Arial"/>
          <w:b/>
          <w:i/>
          <w:iCs/>
          <w:color w:val="000000"/>
        </w:rPr>
        <w:t>Cette étude ne comporte en principe aucun risque physique ou psychique. Certaines personnes peuvent ne pas apprécier l’interventio</w:t>
      </w:r>
      <w:r w:rsidR="000835BC">
        <w:rPr>
          <w:rFonts w:cs="Arial"/>
          <w:b/>
          <w:i/>
          <w:iCs/>
          <w:color w:val="000000"/>
        </w:rPr>
        <w:t xml:space="preserve">n, </w:t>
      </w:r>
      <w:r w:rsidRPr="003D7D62">
        <w:rPr>
          <w:rFonts w:cs="Arial"/>
          <w:b/>
          <w:i/>
          <w:iCs/>
          <w:color w:val="000000"/>
        </w:rPr>
        <w:t>se sentir inconfortables</w:t>
      </w:r>
      <w:r w:rsidR="000835BC">
        <w:rPr>
          <w:rFonts w:cs="Arial"/>
          <w:b/>
          <w:i/>
          <w:iCs/>
          <w:color w:val="000000"/>
        </w:rPr>
        <w:t xml:space="preserve"> ou fatiguées</w:t>
      </w:r>
      <w:r w:rsidRPr="003D7D62">
        <w:rPr>
          <w:rFonts w:cs="Arial"/>
          <w:b/>
          <w:i/>
          <w:iCs/>
          <w:color w:val="000000"/>
        </w:rPr>
        <w:t>. Dans ce cas, il n’y a aucune obligation de parler dans le groupe, ni même de continuer à suivre les séances</w:t>
      </w:r>
      <w:r w:rsidR="000835BC">
        <w:rPr>
          <w:rFonts w:cs="Arial"/>
          <w:b/>
          <w:i/>
          <w:iCs/>
          <w:color w:val="000000"/>
        </w:rPr>
        <w:t xml:space="preserve">. En </w:t>
      </w:r>
      <w:r w:rsidRPr="003D7D62">
        <w:rPr>
          <w:rFonts w:cs="Arial"/>
          <w:b/>
          <w:i/>
          <w:iCs/>
          <w:color w:val="000000"/>
        </w:rPr>
        <w:t>cas d’inconfort</w:t>
      </w:r>
      <w:r w:rsidR="000835BC">
        <w:rPr>
          <w:rFonts w:cs="Arial"/>
          <w:b/>
          <w:i/>
          <w:iCs/>
          <w:color w:val="000000"/>
        </w:rPr>
        <w:t>, les participants peuvent interrompre leur participation à l’étude</w:t>
      </w:r>
      <w:r w:rsidR="0066250C">
        <w:rPr>
          <w:rFonts w:cs="Arial"/>
          <w:b/>
          <w:i/>
          <w:iCs/>
          <w:color w:val="000000"/>
        </w:rPr>
        <w:t>.</w:t>
      </w:r>
    </w:p>
    <w:p w:rsidR="00CC518C" w:rsidRPr="00CC518C" w:rsidRDefault="00CC518C" w:rsidP="00391559">
      <w:pPr>
        <w:autoSpaceDE w:val="0"/>
        <w:autoSpaceDN w:val="0"/>
        <w:adjustRightInd w:val="0"/>
        <w:rPr>
          <w:rFonts w:cs="Arial"/>
        </w:rPr>
      </w:pPr>
      <w:r w:rsidRPr="00096986">
        <w:rPr>
          <w:rFonts w:cs="Arial"/>
          <w:iCs/>
          <w:color w:val="0070C0"/>
        </w:rPr>
        <w:t>En cas de dommages causés aux participants, le CHUV répondra de ces dernier</w:t>
      </w:r>
      <w:r w:rsidR="00A06E62">
        <w:rPr>
          <w:rFonts w:cs="Arial"/>
          <w:iCs/>
          <w:color w:val="0070C0"/>
        </w:rPr>
        <w:t>s</w:t>
      </w:r>
      <w:r w:rsidRPr="00096986">
        <w:rPr>
          <w:rFonts w:cs="Arial"/>
          <w:iCs/>
          <w:color w:val="0070C0"/>
        </w:rPr>
        <w:t xml:space="preserve"> en sa qualité de promoteur, conformément aux dispositions légales en vigueur</w:t>
      </w:r>
      <w:r>
        <w:rPr>
          <w:rFonts w:cs="Arial"/>
          <w:iCs/>
          <w:color w:val="000000"/>
        </w:rPr>
        <w:t>.</w:t>
      </w:r>
    </w:p>
    <w:p w:rsidR="00592A50" w:rsidRPr="004527D8" w:rsidRDefault="00592A50" w:rsidP="00891498">
      <w:pPr>
        <w:pStyle w:val="Titre1"/>
        <w:numPr>
          <w:ilvl w:val="0"/>
          <w:numId w:val="0"/>
        </w:numPr>
        <w:spacing w:before="20" w:after="20"/>
        <w:ind w:left="360"/>
        <w:rPr>
          <w:rFonts w:cs="Arial"/>
          <w:sz w:val="22"/>
          <w:szCs w:val="22"/>
          <w:lang w:val="fr-FR"/>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Découvertes pertinentes</w:t>
      </w:r>
    </w:p>
    <w:p w:rsidR="00592A50" w:rsidRDefault="00592A50" w:rsidP="00891498">
      <w:pPr>
        <w:spacing w:after="120"/>
        <w:ind w:right="-110"/>
        <w:rPr>
          <w:rFonts w:cs="Arial"/>
        </w:rPr>
      </w:pPr>
      <w:r w:rsidRPr="0087017E">
        <w:rPr>
          <w:rFonts w:cs="Arial"/>
        </w:rPr>
        <w:t>L’investigateur vous informera de toute découverte qui pourrait être à votre désavantage ou modifier le bon déroulement de la suite de l’étude, et donc influencer votre consentement à poursuivre l’étude. Ces informations vous sont communiquées par écrit</w:t>
      </w:r>
      <w:r w:rsidR="00391559" w:rsidRPr="0087017E">
        <w:rPr>
          <w:rFonts w:cs="Arial"/>
        </w:rPr>
        <w:t>.</w:t>
      </w:r>
    </w:p>
    <w:p w:rsidR="003D7D62" w:rsidRPr="0087017E" w:rsidRDefault="003D7D62" w:rsidP="00891498">
      <w:pPr>
        <w:spacing w:after="120"/>
        <w:ind w:right="-110"/>
        <w:rPr>
          <w:rFonts w:cs="Arial"/>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Confidentialité des données</w:t>
      </w:r>
    </w:p>
    <w:p w:rsidR="00592A50" w:rsidRPr="001967C4" w:rsidRDefault="00592A50" w:rsidP="00D16C54">
      <w:pPr>
        <w:autoSpaceDE w:val="0"/>
        <w:autoSpaceDN w:val="0"/>
        <w:adjustRightInd w:val="0"/>
        <w:rPr>
          <w:rFonts w:cs="Arial"/>
          <w:color w:val="0070C0"/>
        </w:rPr>
      </w:pPr>
      <w:r w:rsidRPr="003D7D62">
        <w:rPr>
          <w:rFonts w:cs="Arial"/>
          <w:b/>
          <w:i/>
        </w:rPr>
        <w:t xml:space="preserve">Des données personnelles vous concernant sont recueillies au cours de l’étude. Mais elles sont </w:t>
      </w:r>
      <w:r w:rsidR="00970C99" w:rsidRPr="00970C99">
        <w:rPr>
          <w:rFonts w:cs="Arial"/>
          <w:b/>
          <w:i/>
          <w:color w:val="0070C0"/>
        </w:rPr>
        <w:t>codées</w:t>
      </w:r>
      <w:r w:rsidRPr="003D7D62">
        <w:rPr>
          <w:rFonts w:cs="Arial"/>
          <w:b/>
          <w:i/>
        </w:rPr>
        <w:t xml:space="preserve"> et ne sont accessibles qu’à des spécialistes, à des fins d’analyse scientifique.</w:t>
      </w:r>
      <w:r w:rsidRPr="0087017E">
        <w:rPr>
          <w:rFonts w:cs="Arial"/>
        </w:rPr>
        <w:t xml:space="preserve"> Les données vous concernant seront conservées dans un fichier. Les informations personnelles seront codées, afin que l’on ne puisse pas vous identifier. </w:t>
      </w:r>
      <w:r w:rsidR="00D16C54" w:rsidRPr="00970C99">
        <w:rPr>
          <w:rFonts w:cs="Arial"/>
          <w:color w:val="0070C0"/>
        </w:rPr>
        <w:t>Le</w:t>
      </w:r>
      <w:r w:rsidR="00970C99" w:rsidRPr="00970C99">
        <w:rPr>
          <w:rFonts w:cs="Arial"/>
          <w:color w:val="0070C0"/>
        </w:rPr>
        <w:t>s formulaires de consentement où figure</w:t>
      </w:r>
      <w:r w:rsidR="005D4809">
        <w:rPr>
          <w:rFonts w:cs="Arial"/>
          <w:color w:val="0070C0"/>
        </w:rPr>
        <w:t>nt</w:t>
      </w:r>
      <w:r w:rsidR="00970C99" w:rsidRPr="00970C99">
        <w:rPr>
          <w:rFonts w:cs="Arial"/>
          <w:color w:val="0070C0"/>
        </w:rPr>
        <w:t xml:space="preserve"> votre nom</w:t>
      </w:r>
      <w:r w:rsidR="00D16C54" w:rsidRPr="00970C99">
        <w:rPr>
          <w:rFonts w:cs="Arial"/>
          <w:color w:val="0070C0"/>
        </w:rPr>
        <w:t xml:space="preserve"> est conservé</w:t>
      </w:r>
      <w:r w:rsidR="00970C99" w:rsidRPr="00970C99">
        <w:rPr>
          <w:rFonts w:cs="Arial"/>
          <w:color w:val="0070C0"/>
        </w:rPr>
        <w:t xml:space="preserve"> sous cl</w:t>
      </w:r>
      <w:r w:rsidR="001967C4">
        <w:rPr>
          <w:rFonts w:cs="Arial"/>
          <w:color w:val="0070C0"/>
        </w:rPr>
        <w:t>é</w:t>
      </w:r>
      <w:r w:rsidR="00D16C54" w:rsidRPr="00970C99">
        <w:rPr>
          <w:rFonts w:cs="Arial"/>
          <w:color w:val="0070C0"/>
        </w:rPr>
        <w:t xml:space="preserve"> </w:t>
      </w:r>
      <w:r w:rsidR="00D16C54">
        <w:rPr>
          <w:rFonts w:cs="Arial"/>
        </w:rPr>
        <w:t xml:space="preserve">par Nataly Viens Python, Doyenne de la recherche à l’Institut et Haute Ecole de la Santé la Source. </w:t>
      </w:r>
      <w:r w:rsidR="001967C4" w:rsidRPr="001967C4">
        <w:rPr>
          <w:rFonts w:cs="Arial"/>
          <w:color w:val="0070C0"/>
        </w:rPr>
        <w:t xml:space="preserve">Les données papiers codées sont conservées durant dix ans. La clé de </w:t>
      </w:r>
      <w:r w:rsidR="001967C4" w:rsidRPr="001967C4">
        <w:rPr>
          <w:rFonts w:cs="Arial"/>
          <w:color w:val="0070C0"/>
        </w:rPr>
        <w:lastRenderedPageBreak/>
        <w:t>codage qui permet de faire le lien entre votre nom et le code est remise à Nataly Viens Python à la fin de l’étude et conservée sous clé.</w:t>
      </w:r>
    </w:p>
    <w:p w:rsidR="00592A50" w:rsidRPr="0087017E" w:rsidRDefault="00592A50" w:rsidP="00C54CB0">
      <w:pPr>
        <w:spacing w:before="20" w:after="20"/>
        <w:ind w:right="-288"/>
        <w:rPr>
          <w:rFonts w:cs="Arial"/>
        </w:rPr>
      </w:pPr>
      <w:r w:rsidRPr="0087017E">
        <w:rPr>
          <w:rFonts w:cs="Arial"/>
        </w:rPr>
        <w:t>La Commission d’éthique</w:t>
      </w:r>
      <w:r w:rsidR="001967C4">
        <w:rPr>
          <w:rFonts w:cs="Arial"/>
        </w:rPr>
        <w:t xml:space="preserve"> ou </w:t>
      </w:r>
      <w:proofErr w:type="spellStart"/>
      <w:r w:rsidR="001967C4">
        <w:rPr>
          <w:rFonts w:cs="Arial"/>
        </w:rPr>
        <w:t>Swissmedic</w:t>
      </w:r>
      <w:proofErr w:type="spellEnd"/>
      <w:r w:rsidR="001967C4">
        <w:rPr>
          <w:rFonts w:cs="Arial"/>
        </w:rPr>
        <w:t>, les autorités de surveillance compétentes</w:t>
      </w:r>
      <w:r w:rsidRPr="0087017E">
        <w:rPr>
          <w:rFonts w:cs="Arial"/>
        </w:rPr>
        <w:t xml:space="preserve"> pourr</w:t>
      </w:r>
      <w:r w:rsidR="001967C4">
        <w:rPr>
          <w:rFonts w:cs="Arial"/>
        </w:rPr>
        <w:t>ont</w:t>
      </w:r>
      <w:r w:rsidRPr="0087017E">
        <w:rPr>
          <w:rFonts w:cs="Arial"/>
        </w:rPr>
        <w:t xml:space="preserve"> consulter les données brutes, dans le cadre de ce que l’on appelle un contrôle ou un audit, pour vérifier la procédure de réalisation de l’étude. Reste que leur confidentialité est strictement garantie pendant toute la durée de l’étude et lors des contrôles précités. Votre nom ne pourra par conséquent en aucun cas être publié dans des rapports ou des publications qui découleraient de cette étude clinique.</w:t>
      </w:r>
    </w:p>
    <w:p w:rsidR="00592A50" w:rsidRPr="004527D8" w:rsidRDefault="00592A50" w:rsidP="00811228">
      <w:pPr>
        <w:spacing w:before="20" w:after="20"/>
        <w:rPr>
          <w:rFonts w:cs="Arial"/>
          <w:sz w:val="22"/>
        </w:rPr>
      </w:pPr>
    </w:p>
    <w:p w:rsidR="00592A50" w:rsidRPr="003D7D62" w:rsidRDefault="00592A50" w:rsidP="00811228">
      <w:pPr>
        <w:pStyle w:val="Titre1"/>
        <w:spacing w:before="20" w:after="20"/>
        <w:rPr>
          <w:rFonts w:cs="Arial"/>
          <w:sz w:val="24"/>
          <w:szCs w:val="22"/>
          <w:lang w:val="fr-FR"/>
        </w:rPr>
      </w:pPr>
      <w:r w:rsidRPr="003D7D62">
        <w:rPr>
          <w:rFonts w:cs="Arial"/>
          <w:iCs/>
          <w:sz w:val="24"/>
          <w:szCs w:val="22"/>
          <w:lang w:val="fr-FR"/>
        </w:rPr>
        <w:t>Frais</w:t>
      </w:r>
    </w:p>
    <w:p w:rsidR="00117638" w:rsidRDefault="00592A50" w:rsidP="00811228">
      <w:pPr>
        <w:spacing w:before="20" w:after="20"/>
        <w:rPr>
          <w:ins w:id="0" w:author="Laverne Noémie" w:date="2015-12-09T09:17:00Z"/>
          <w:rFonts w:cs="Arial"/>
        </w:rPr>
      </w:pPr>
      <w:r w:rsidRPr="0087017E">
        <w:rPr>
          <w:rFonts w:cs="Arial"/>
        </w:rPr>
        <w:t>La participation à cette étude est sans frais</w:t>
      </w:r>
      <w:r w:rsidR="004459D5" w:rsidRPr="004459D5">
        <w:rPr>
          <w:rFonts w:cs="Arial"/>
        </w:rPr>
        <w:t xml:space="preserve"> </w:t>
      </w:r>
      <w:r w:rsidR="004459D5" w:rsidRPr="0087017E">
        <w:rPr>
          <w:rFonts w:cs="Arial"/>
        </w:rPr>
        <w:t>pour vous</w:t>
      </w:r>
      <w:r w:rsidRPr="0087017E">
        <w:rPr>
          <w:rFonts w:cs="Arial"/>
        </w:rPr>
        <w:t>.</w:t>
      </w:r>
      <w:r w:rsidR="00A80D63">
        <w:rPr>
          <w:rFonts w:cs="Arial"/>
        </w:rPr>
        <w:t xml:space="preserve"> </w:t>
      </w:r>
    </w:p>
    <w:p w:rsidR="0060278C" w:rsidRDefault="0060278C" w:rsidP="00811228">
      <w:pPr>
        <w:spacing w:before="20" w:after="20"/>
        <w:rPr>
          <w:rFonts w:cs="Arial"/>
          <w:b/>
          <w:sz w:val="24"/>
        </w:rPr>
      </w:pPr>
      <w:bookmarkStart w:id="1" w:name="_GoBack"/>
      <w:bookmarkEnd w:id="1"/>
    </w:p>
    <w:p w:rsidR="00A80D63" w:rsidRPr="00117638" w:rsidRDefault="00117638" w:rsidP="00117638">
      <w:pPr>
        <w:pStyle w:val="Paragraphedeliste"/>
        <w:ind w:left="0"/>
        <w:rPr>
          <w:rFonts w:ascii="Arial" w:hAnsi="Arial" w:cs="Arial"/>
          <w:b/>
          <w:lang w:val="fr-CH"/>
        </w:rPr>
      </w:pPr>
      <w:r w:rsidRPr="00117638">
        <w:rPr>
          <w:rFonts w:ascii="Arial" w:hAnsi="Arial" w:cs="Arial"/>
          <w:b/>
          <w:lang w:val="fr-CH"/>
        </w:rPr>
        <w:t>11 Dédomm</w:t>
      </w:r>
      <w:r w:rsidR="00A80D63" w:rsidRPr="00117638">
        <w:rPr>
          <w:rFonts w:ascii="Arial" w:hAnsi="Arial" w:cs="Arial"/>
          <w:b/>
          <w:lang w:val="fr-CH"/>
        </w:rPr>
        <w:t>agement</w:t>
      </w:r>
    </w:p>
    <w:p w:rsidR="00592A50" w:rsidRDefault="00A80D63" w:rsidP="00811228">
      <w:pPr>
        <w:spacing w:before="20" w:after="20"/>
        <w:rPr>
          <w:rFonts w:cs="Arial"/>
        </w:rPr>
      </w:pPr>
      <w:r>
        <w:rPr>
          <w:rFonts w:cs="Arial"/>
        </w:rPr>
        <w:t>La participation à l’étude est bénévole</w:t>
      </w:r>
      <w:r w:rsidR="001967C4">
        <w:rPr>
          <w:rFonts w:cs="Arial"/>
        </w:rPr>
        <w:t xml:space="preserve"> </w:t>
      </w:r>
      <w:r w:rsidR="001967C4" w:rsidRPr="001967C4">
        <w:rPr>
          <w:rFonts w:cs="Arial"/>
          <w:color w:val="0070C0"/>
        </w:rPr>
        <w:t>et il n’y pas de dédommagement</w:t>
      </w:r>
      <w:r w:rsidR="001D05E2">
        <w:rPr>
          <w:rFonts w:cs="Arial"/>
          <w:color w:val="0070C0"/>
        </w:rPr>
        <w:t xml:space="preserve"> prévu</w:t>
      </w:r>
      <w:r w:rsidR="001967C4" w:rsidRPr="001967C4">
        <w:rPr>
          <w:rFonts w:cs="Arial"/>
          <w:color w:val="0070C0"/>
        </w:rPr>
        <w:t xml:space="preserve"> pour la participation aux séances et aux entretiens d’évaluation</w:t>
      </w:r>
      <w:r w:rsidRPr="001967C4">
        <w:rPr>
          <w:rFonts w:cs="Arial"/>
          <w:color w:val="0070C0"/>
        </w:rPr>
        <w:t>.</w:t>
      </w:r>
    </w:p>
    <w:p w:rsidR="00A80D63" w:rsidRDefault="00A80D63" w:rsidP="00811228">
      <w:pPr>
        <w:spacing w:before="20" w:after="20"/>
        <w:rPr>
          <w:rFonts w:cs="Arial"/>
        </w:rPr>
      </w:pPr>
    </w:p>
    <w:p w:rsidR="00A80D63" w:rsidRPr="00A80D63" w:rsidRDefault="00A80D63" w:rsidP="00811228">
      <w:pPr>
        <w:spacing w:before="20" w:after="20"/>
        <w:rPr>
          <w:rFonts w:cs="Arial"/>
          <w:b/>
          <w:sz w:val="24"/>
        </w:rPr>
      </w:pPr>
      <w:r w:rsidRPr="00A80D63">
        <w:rPr>
          <w:rFonts w:cs="Arial"/>
          <w:b/>
          <w:sz w:val="24"/>
        </w:rPr>
        <w:t xml:space="preserve">12 Arrêt </w:t>
      </w:r>
      <w:r w:rsidR="00C619FE" w:rsidRPr="00C619FE">
        <w:rPr>
          <w:rFonts w:cs="Arial"/>
          <w:b/>
          <w:color w:val="0070C0"/>
          <w:sz w:val="24"/>
        </w:rPr>
        <w:t xml:space="preserve">prématuré </w:t>
      </w:r>
      <w:r w:rsidRPr="00A80D63">
        <w:rPr>
          <w:rFonts w:cs="Arial"/>
          <w:b/>
          <w:sz w:val="24"/>
        </w:rPr>
        <w:t>de l’étude</w:t>
      </w:r>
    </w:p>
    <w:p w:rsidR="00A80D63" w:rsidRDefault="00A80D63" w:rsidP="00811228">
      <w:pPr>
        <w:spacing w:before="20" w:after="20"/>
        <w:rPr>
          <w:rFonts w:cs="Arial"/>
          <w:color w:val="0070C0"/>
          <w:lang w:val="fr-CH"/>
        </w:rPr>
      </w:pPr>
      <w:r w:rsidRPr="00117638">
        <w:rPr>
          <w:rFonts w:cs="Arial"/>
          <w:lang w:val="fr-CH"/>
        </w:rPr>
        <w:t>L’étude peut être arrêtée si des conséquences négatives de la participation au programme sont observées</w:t>
      </w:r>
      <w:r w:rsidR="00023D09" w:rsidRPr="00117638">
        <w:rPr>
          <w:rFonts w:cs="Arial"/>
          <w:lang w:val="fr-CH"/>
        </w:rPr>
        <w:t>.</w:t>
      </w:r>
      <w:r w:rsidR="00C619FE">
        <w:rPr>
          <w:rFonts w:cs="Arial"/>
          <w:lang w:val="fr-CH"/>
        </w:rPr>
        <w:t xml:space="preserve"> </w:t>
      </w:r>
      <w:r w:rsidR="00C619FE" w:rsidRPr="00C619FE">
        <w:rPr>
          <w:rFonts w:cs="Arial"/>
          <w:color w:val="0070C0"/>
          <w:lang w:val="fr-CH"/>
        </w:rPr>
        <w:t>Notamment si les animateurs ou les responsables de l’études observent que l’intervention a des conséquences néfastes pour vous.</w:t>
      </w:r>
    </w:p>
    <w:p w:rsidR="00C619FE" w:rsidRDefault="00C619FE" w:rsidP="00811228">
      <w:pPr>
        <w:spacing w:before="20" w:after="20"/>
        <w:rPr>
          <w:rFonts w:cs="Arial"/>
          <w:color w:val="0070C0"/>
          <w:lang w:val="fr-CH"/>
        </w:rPr>
      </w:pPr>
    </w:p>
    <w:p w:rsidR="00C619FE" w:rsidRPr="00C619FE" w:rsidRDefault="00C619FE" w:rsidP="00C619FE">
      <w:pPr>
        <w:pStyle w:val="Titre1"/>
        <w:numPr>
          <w:ilvl w:val="0"/>
          <w:numId w:val="14"/>
        </w:numPr>
        <w:spacing w:before="20" w:after="20"/>
        <w:rPr>
          <w:rFonts w:cs="Arial"/>
          <w:color w:val="0070C0"/>
        </w:rPr>
      </w:pPr>
      <w:r w:rsidRPr="00C619FE">
        <w:rPr>
          <w:rFonts w:cs="Arial"/>
          <w:color w:val="0070C0"/>
          <w:sz w:val="24"/>
          <w:szCs w:val="24"/>
          <w:lang w:val="fr-CH"/>
        </w:rPr>
        <w:t>: Financement</w:t>
      </w:r>
      <w:r w:rsidRPr="00C619FE">
        <w:rPr>
          <w:rFonts w:cs="Arial"/>
          <w:color w:val="0070C0"/>
          <w:lang w:val="fr-CH"/>
        </w:rPr>
        <w:t> </w:t>
      </w:r>
    </w:p>
    <w:p w:rsidR="00592A50" w:rsidRPr="00456B75" w:rsidRDefault="00C619FE" w:rsidP="00811228">
      <w:pPr>
        <w:spacing w:before="20" w:after="20"/>
        <w:rPr>
          <w:rFonts w:cs="Arial"/>
          <w:iCs/>
          <w:color w:val="0070C0"/>
          <w:szCs w:val="20"/>
        </w:rPr>
      </w:pPr>
      <w:r w:rsidRPr="00456B75">
        <w:rPr>
          <w:rFonts w:cs="Arial"/>
          <w:iCs/>
          <w:color w:val="0070C0"/>
          <w:szCs w:val="20"/>
        </w:rPr>
        <w:t xml:space="preserve">Cette étude est financée par le Fonds national de la recherche scientifique suisse [Lien vers le </w:t>
      </w:r>
      <w:proofErr w:type="spellStart"/>
      <w:r w:rsidRPr="00456B75">
        <w:rPr>
          <w:rFonts w:cs="Arial"/>
          <w:iCs/>
          <w:color w:val="0070C0"/>
          <w:szCs w:val="20"/>
        </w:rPr>
        <w:t>lay</w:t>
      </w:r>
      <w:proofErr w:type="spellEnd"/>
      <w:r w:rsidRPr="00456B75">
        <w:rPr>
          <w:rFonts w:cs="Arial"/>
          <w:iCs/>
          <w:color w:val="0070C0"/>
          <w:szCs w:val="20"/>
        </w:rPr>
        <w:t xml:space="preserve"> </w:t>
      </w:r>
      <w:proofErr w:type="spellStart"/>
      <w:r w:rsidRPr="00456B75">
        <w:rPr>
          <w:rFonts w:cs="Arial"/>
          <w:iCs/>
          <w:color w:val="0070C0"/>
          <w:szCs w:val="20"/>
        </w:rPr>
        <w:t>summary</w:t>
      </w:r>
      <w:proofErr w:type="spellEnd"/>
      <w:r w:rsidRPr="00456B75">
        <w:rPr>
          <w:rFonts w:cs="Arial"/>
          <w:iCs/>
          <w:color w:val="0070C0"/>
          <w:szCs w:val="20"/>
        </w:rPr>
        <w:t xml:space="preserve">]. Il n’y aura pas de coûts supplémentaires ni pour les participants, ni pour </w:t>
      </w:r>
      <w:r w:rsidR="0084249C" w:rsidRPr="00456B75">
        <w:rPr>
          <w:rFonts w:cs="Arial"/>
          <w:iCs/>
          <w:color w:val="0070C0"/>
          <w:szCs w:val="20"/>
        </w:rPr>
        <w:t>leur assurance.</w:t>
      </w:r>
    </w:p>
    <w:p w:rsidR="00C619FE" w:rsidRPr="004527D8" w:rsidRDefault="00C619FE" w:rsidP="00811228">
      <w:pPr>
        <w:spacing w:before="20" w:after="20"/>
        <w:rPr>
          <w:rFonts w:cs="Arial"/>
          <w:iCs/>
          <w:sz w:val="22"/>
        </w:rPr>
      </w:pPr>
    </w:p>
    <w:p w:rsidR="00592A50" w:rsidRPr="00117638" w:rsidRDefault="00C619FE" w:rsidP="00C619FE">
      <w:pPr>
        <w:pStyle w:val="Titre1"/>
        <w:numPr>
          <w:ilvl w:val="0"/>
          <w:numId w:val="0"/>
        </w:numPr>
        <w:rPr>
          <w:rFonts w:cs="Arial"/>
          <w:sz w:val="24"/>
          <w:szCs w:val="22"/>
          <w:lang w:val="fr-FR"/>
        </w:rPr>
      </w:pPr>
      <w:r>
        <w:rPr>
          <w:rFonts w:cs="Arial"/>
          <w:sz w:val="24"/>
          <w:szCs w:val="22"/>
          <w:lang w:val="fr-FR"/>
        </w:rPr>
        <w:t xml:space="preserve">14 </w:t>
      </w:r>
      <w:r w:rsidR="00592A50" w:rsidRPr="00117638">
        <w:rPr>
          <w:rFonts w:cs="Arial"/>
          <w:sz w:val="24"/>
          <w:szCs w:val="22"/>
          <w:lang w:val="fr-FR"/>
        </w:rPr>
        <w:t>Interlocuteur(s)</w:t>
      </w:r>
    </w:p>
    <w:p w:rsidR="00592A50" w:rsidRPr="00456B75" w:rsidRDefault="00592A50" w:rsidP="00811228">
      <w:pPr>
        <w:spacing w:before="20" w:after="20"/>
        <w:rPr>
          <w:rFonts w:cs="Arial"/>
        </w:rPr>
      </w:pPr>
      <w:r w:rsidRPr="00456B75">
        <w:rPr>
          <w:rFonts w:cs="Arial"/>
        </w:rPr>
        <w:t>En cas d’urgence, d’incertitude ou d’événement inattendu ou indésirable survenant pendant ou après l’étude, vous pouvez vous adresser à tout moment à la personne suivante:</w:t>
      </w:r>
    </w:p>
    <w:p w:rsidR="00592A50" w:rsidRPr="00456B75" w:rsidRDefault="00592A50" w:rsidP="00811228">
      <w:pPr>
        <w:spacing w:before="20" w:after="20"/>
        <w:rPr>
          <w:rFonts w:cs="Arial"/>
        </w:rPr>
      </w:pPr>
    </w:p>
    <w:p w:rsidR="00AB7CED" w:rsidRDefault="00AB7CED" w:rsidP="00AB7CED">
      <w:pPr>
        <w:spacing w:before="20" w:after="20"/>
        <w:ind w:right="-288"/>
        <w:rPr>
          <w:rFonts w:eastAsia="Cambria"/>
          <w:color w:val="000000"/>
          <w:lang w:val="fr-CH"/>
        </w:rPr>
      </w:pPr>
      <w:r w:rsidRPr="00456B75">
        <w:rPr>
          <w:rFonts w:eastAsia="Cambria"/>
          <w:color w:val="000000"/>
          <w:lang w:val="fr-CH"/>
        </w:rPr>
        <w:t xml:space="preserve">Jérôme Favrod, professeur ordinaire, </w:t>
      </w:r>
      <w:r w:rsidRPr="00456B75">
        <w:rPr>
          <w:rFonts w:eastAsia="Cambria"/>
          <w:lang w:val="fr-CH"/>
        </w:rPr>
        <w:t>Institut et Haute Ecole de la Santé, La Source, HES-SO, Avenue Vinet 30, 1004 Lausanne</w:t>
      </w:r>
      <w:r w:rsidRPr="00456B75">
        <w:rPr>
          <w:rFonts w:eastAsia="Cambria"/>
          <w:color w:val="000000"/>
          <w:lang w:val="fr-CH"/>
        </w:rPr>
        <w:t xml:space="preserve">. Messagerie : </w:t>
      </w:r>
      <w:hyperlink r:id="rId9" w:history="1">
        <w:r w:rsidRPr="00456B75">
          <w:rPr>
            <w:rFonts w:eastAsia="Cambria"/>
            <w:color w:val="0000FF"/>
            <w:u w:val="single"/>
            <w:lang w:val="fr-CH"/>
          </w:rPr>
          <w:t>j.favrod@ecolelasource.ch</w:t>
        </w:r>
      </w:hyperlink>
      <w:r w:rsidRPr="00456B75">
        <w:rPr>
          <w:rFonts w:eastAsia="Cambria"/>
          <w:color w:val="000000"/>
          <w:lang w:val="fr-CH"/>
        </w:rPr>
        <w:t>. Tél +4179 447 31 57</w:t>
      </w:r>
    </w:p>
    <w:p w:rsidR="00456B75" w:rsidRPr="00456B75" w:rsidRDefault="00456B75" w:rsidP="00AB7CED">
      <w:pPr>
        <w:spacing w:before="20" w:after="20"/>
        <w:ind w:right="-288"/>
        <w:rPr>
          <w:rFonts w:cs="Arial"/>
          <w:lang w:val="fr-CH"/>
        </w:rPr>
      </w:pPr>
    </w:p>
    <w:tbl>
      <w:tblPr>
        <w:tblStyle w:val="Grilledutableau"/>
        <w:tblW w:w="0" w:type="auto"/>
        <w:tblLook w:val="04A0" w:firstRow="1" w:lastRow="0" w:firstColumn="1" w:lastColumn="0" w:noHBand="0" w:noVBand="1"/>
      </w:tblPr>
      <w:tblGrid>
        <w:gridCol w:w="3369"/>
        <w:gridCol w:w="2772"/>
        <w:gridCol w:w="3071"/>
      </w:tblGrid>
      <w:tr w:rsidR="00456B75" w:rsidRPr="00456B75" w:rsidTr="00CC69F5">
        <w:tc>
          <w:tcPr>
            <w:tcW w:w="9212" w:type="dxa"/>
            <w:gridSpan w:val="3"/>
          </w:tcPr>
          <w:p w:rsidR="00EB4AB5" w:rsidRPr="00266532" w:rsidRDefault="00EB4AB5" w:rsidP="00AB7CED">
            <w:pPr>
              <w:spacing w:before="20" w:after="20"/>
              <w:ind w:right="-288"/>
              <w:rPr>
                <w:rFonts w:cs="Arial"/>
                <w:b/>
                <w:color w:val="0070C0"/>
                <w:szCs w:val="20"/>
              </w:rPr>
            </w:pPr>
            <w:r w:rsidRPr="00266532">
              <w:rPr>
                <w:rFonts w:cs="Arial"/>
                <w:b/>
                <w:color w:val="0070C0"/>
                <w:szCs w:val="20"/>
              </w:rPr>
              <w:t>Interlocuteur/</w:t>
            </w:r>
            <w:proofErr w:type="spellStart"/>
            <w:r w:rsidRPr="00266532">
              <w:rPr>
                <w:rFonts w:cs="Arial"/>
                <w:b/>
                <w:color w:val="0070C0"/>
                <w:szCs w:val="20"/>
              </w:rPr>
              <w:t>rice</w:t>
            </w:r>
            <w:proofErr w:type="spellEnd"/>
            <w:r w:rsidRPr="00266532">
              <w:rPr>
                <w:rFonts w:cs="Arial"/>
                <w:b/>
                <w:color w:val="0070C0"/>
                <w:szCs w:val="20"/>
              </w:rPr>
              <w:t xml:space="preserve"> par site</w:t>
            </w:r>
          </w:p>
        </w:tc>
      </w:tr>
      <w:tr w:rsidR="00456B75" w:rsidRPr="00456B75" w:rsidTr="00266532">
        <w:tc>
          <w:tcPr>
            <w:tcW w:w="3369" w:type="dxa"/>
          </w:tcPr>
          <w:p w:rsidR="00EB4AB5" w:rsidRPr="00266532" w:rsidRDefault="00EB4AB5" w:rsidP="00AB7CED">
            <w:pPr>
              <w:spacing w:before="20" w:after="20"/>
              <w:ind w:right="-288"/>
              <w:rPr>
                <w:rFonts w:cs="Arial"/>
                <w:b/>
                <w:color w:val="0070C0"/>
                <w:szCs w:val="20"/>
              </w:rPr>
            </w:pPr>
            <w:r w:rsidRPr="00266532">
              <w:rPr>
                <w:rFonts w:cs="Arial"/>
                <w:b/>
                <w:color w:val="0070C0"/>
                <w:szCs w:val="20"/>
              </w:rPr>
              <w:t xml:space="preserve">Site </w:t>
            </w:r>
          </w:p>
        </w:tc>
        <w:tc>
          <w:tcPr>
            <w:tcW w:w="2772" w:type="dxa"/>
          </w:tcPr>
          <w:p w:rsidR="00EB4AB5" w:rsidRPr="00266532" w:rsidRDefault="00EB4AB5" w:rsidP="00AB7CED">
            <w:pPr>
              <w:spacing w:before="20" w:after="20"/>
              <w:ind w:right="-288"/>
              <w:rPr>
                <w:rFonts w:cs="Arial"/>
                <w:b/>
                <w:color w:val="0070C0"/>
                <w:szCs w:val="20"/>
              </w:rPr>
            </w:pPr>
            <w:r w:rsidRPr="00266532">
              <w:rPr>
                <w:rFonts w:cs="Arial"/>
                <w:b/>
                <w:color w:val="0070C0"/>
                <w:szCs w:val="20"/>
              </w:rPr>
              <w:t>Interlocuteur/</w:t>
            </w:r>
            <w:proofErr w:type="spellStart"/>
            <w:r w:rsidRPr="00266532">
              <w:rPr>
                <w:rFonts w:cs="Arial"/>
                <w:b/>
                <w:color w:val="0070C0"/>
                <w:szCs w:val="20"/>
              </w:rPr>
              <w:t>trice</w:t>
            </w:r>
            <w:proofErr w:type="spellEnd"/>
          </w:p>
        </w:tc>
        <w:tc>
          <w:tcPr>
            <w:tcW w:w="3071" w:type="dxa"/>
          </w:tcPr>
          <w:p w:rsidR="00EB4AB5" w:rsidRPr="00266532" w:rsidRDefault="00EB4AB5" w:rsidP="00AB7CED">
            <w:pPr>
              <w:spacing w:before="20" w:after="20"/>
              <w:ind w:right="-288"/>
              <w:rPr>
                <w:rFonts w:cs="Arial"/>
                <w:b/>
                <w:color w:val="0070C0"/>
                <w:szCs w:val="20"/>
              </w:rPr>
            </w:pPr>
            <w:r w:rsidRPr="00266532">
              <w:rPr>
                <w:rFonts w:cs="Arial"/>
                <w:b/>
                <w:color w:val="0070C0"/>
                <w:szCs w:val="20"/>
              </w:rPr>
              <w:t>Numéro de téléphone</w:t>
            </w:r>
          </w:p>
        </w:tc>
      </w:tr>
      <w:tr w:rsidR="00456B75" w:rsidRPr="00456B75" w:rsidTr="00266532">
        <w:tc>
          <w:tcPr>
            <w:tcW w:w="3369" w:type="dxa"/>
          </w:tcPr>
          <w:p w:rsidR="00EB4AB5" w:rsidRPr="00456B75" w:rsidRDefault="00EB4AB5" w:rsidP="00AB7CED">
            <w:pPr>
              <w:spacing w:before="20" w:after="20"/>
              <w:ind w:right="-288"/>
              <w:rPr>
                <w:rFonts w:cs="Arial"/>
                <w:color w:val="0070C0"/>
                <w:szCs w:val="20"/>
              </w:rPr>
            </w:pPr>
            <w:proofErr w:type="spellStart"/>
            <w:r w:rsidRPr="00456B75">
              <w:rPr>
                <w:rFonts w:cs="Arial"/>
                <w:color w:val="0070C0"/>
                <w:szCs w:val="20"/>
              </w:rPr>
              <w:t>HorizonSud</w:t>
            </w:r>
            <w:proofErr w:type="spellEnd"/>
          </w:p>
        </w:tc>
        <w:tc>
          <w:tcPr>
            <w:tcW w:w="2772" w:type="dxa"/>
          </w:tcPr>
          <w:p w:rsidR="00EB4AB5" w:rsidRPr="00456B75" w:rsidRDefault="00EB4AB5" w:rsidP="00AB7CED">
            <w:pPr>
              <w:spacing w:before="20" w:after="20"/>
              <w:ind w:right="-288"/>
              <w:rPr>
                <w:rFonts w:cs="Arial"/>
                <w:color w:val="0070C0"/>
                <w:szCs w:val="20"/>
              </w:rPr>
            </w:pPr>
            <w:r w:rsidRPr="00456B75">
              <w:rPr>
                <w:rFonts w:cs="Arial"/>
                <w:color w:val="0070C0"/>
                <w:szCs w:val="20"/>
              </w:rPr>
              <w:t xml:space="preserve">Armando </w:t>
            </w:r>
            <w:proofErr w:type="spellStart"/>
            <w:r w:rsidRPr="00456B75">
              <w:rPr>
                <w:rFonts w:cs="Arial"/>
                <w:color w:val="0070C0"/>
                <w:szCs w:val="20"/>
              </w:rPr>
              <w:t>Brana</w:t>
            </w:r>
            <w:proofErr w:type="spellEnd"/>
          </w:p>
        </w:tc>
        <w:tc>
          <w:tcPr>
            <w:tcW w:w="3071" w:type="dxa"/>
          </w:tcPr>
          <w:p w:rsidR="00EB4AB5" w:rsidRPr="00456B75" w:rsidRDefault="00EB4AB5" w:rsidP="00AB7CED">
            <w:pPr>
              <w:spacing w:before="20" w:after="20"/>
              <w:ind w:right="-288"/>
              <w:rPr>
                <w:rFonts w:cs="Arial"/>
                <w:color w:val="0070C0"/>
                <w:szCs w:val="20"/>
              </w:rPr>
            </w:pPr>
            <w:r w:rsidRPr="00456B75">
              <w:rPr>
                <w:rFonts w:cs="Arial"/>
                <w:color w:val="0070C0"/>
                <w:szCs w:val="20"/>
              </w:rPr>
              <w:t>078 381 84 20</w:t>
            </w:r>
          </w:p>
        </w:tc>
      </w:tr>
      <w:tr w:rsidR="00456B75" w:rsidRPr="00456B75" w:rsidTr="00266532">
        <w:tc>
          <w:tcPr>
            <w:tcW w:w="3369" w:type="dxa"/>
          </w:tcPr>
          <w:p w:rsidR="00EB4AB5" w:rsidRPr="00456B75" w:rsidRDefault="00EB4AB5" w:rsidP="00AB7CED">
            <w:pPr>
              <w:spacing w:before="20" w:after="20"/>
              <w:ind w:right="-288"/>
              <w:rPr>
                <w:rFonts w:cs="Arial"/>
                <w:color w:val="0070C0"/>
                <w:szCs w:val="20"/>
              </w:rPr>
            </w:pPr>
            <w:r w:rsidRPr="00456B75">
              <w:rPr>
                <w:rFonts w:cs="Arial"/>
                <w:color w:val="0070C0"/>
                <w:szCs w:val="20"/>
              </w:rPr>
              <w:t>EMS Les Myosotis</w:t>
            </w:r>
          </w:p>
        </w:tc>
        <w:tc>
          <w:tcPr>
            <w:tcW w:w="2772" w:type="dxa"/>
          </w:tcPr>
          <w:p w:rsidR="00EB4AB5" w:rsidRPr="00456B75" w:rsidRDefault="00EB4AB5" w:rsidP="00AB7CED">
            <w:pPr>
              <w:spacing w:before="20" w:after="20"/>
              <w:ind w:right="-288"/>
              <w:rPr>
                <w:rFonts w:cs="Arial"/>
                <w:color w:val="0070C0"/>
                <w:szCs w:val="20"/>
              </w:rPr>
            </w:pPr>
            <w:proofErr w:type="spellStart"/>
            <w:r w:rsidRPr="00456B75">
              <w:rPr>
                <w:rFonts w:cs="Arial"/>
                <w:color w:val="0070C0"/>
                <w:szCs w:val="20"/>
              </w:rPr>
              <w:t>Gwennaïg</w:t>
            </w:r>
            <w:proofErr w:type="spellEnd"/>
            <w:r w:rsidRPr="00456B75">
              <w:rPr>
                <w:rFonts w:cs="Arial"/>
                <w:color w:val="0070C0"/>
                <w:szCs w:val="20"/>
              </w:rPr>
              <w:t xml:space="preserve"> </w:t>
            </w:r>
            <w:proofErr w:type="spellStart"/>
            <w:r w:rsidRPr="00456B75">
              <w:rPr>
                <w:rFonts w:cs="Arial"/>
                <w:color w:val="0070C0"/>
                <w:szCs w:val="20"/>
              </w:rPr>
              <w:t>Tamic</w:t>
            </w:r>
            <w:proofErr w:type="spellEnd"/>
          </w:p>
        </w:tc>
        <w:tc>
          <w:tcPr>
            <w:tcW w:w="3071" w:type="dxa"/>
          </w:tcPr>
          <w:p w:rsidR="00EB4AB5" w:rsidRPr="00456B75" w:rsidRDefault="00EB4AB5" w:rsidP="00AB7CED">
            <w:pPr>
              <w:spacing w:before="20" w:after="20"/>
              <w:ind w:right="-288"/>
              <w:rPr>
                <w:rFonts w:cs="Arial"/>
                <w:color w:val="0070C0"/>
                <w:szCs w:val="20"/>
              </w:rPr>
            </w:pPr>
            <w:r w:rsidRPr="00456B75">
              <w:rPr>
                <w:rFonts w:cs="Arial"/>
                <w:color w:val="0070C0"/>
                <w:szCs w:val="20"/>
              </w:rPr>
              <w:t>021 822 53 35</w:t>
            </w:r>
          </w:p>
        </w:tc>
      </w:tr>
      <w:tr w:rsidR="00456B75" w:rsidRPr="00456B75" w:rsidTr="00266532">
        <w:tc>
          <w:tcPr>
            <w:tcW w:w="3369" w:type="dxa"/>
          </w:tcPr>
          <w:p w:rsidR="00EB4AB5" w:rsidRPr="00456B75" w:rsidRDefault="00EB4AB5" w:rsidP="00AB7CED">
            <w:pPr>
              <w:spacing w:before="20" w:after="20"/>
              <w:ind w:right="-288"/>
              <w:rPr>
                <w:rFonts w:cs="Arial"/>
                <w:color w:val="0070C0"/>
                <w:szCs w:val="20"/>
              </w:rPr>
            </w:pPr>
            <w:proofErr w:type="spellStart"/>
            <w:r w:rsidRPr="00456B75">
              <w:rPr>
                <w:rFonts w:cs="Arial"/>
                <w:color w:val="0070C0"/>
                <w:szCs w:val="20"/>
              </w:rPr>
              <w:t>ProHome</w:t>
            </w:r>
            <w:proofErr w:type="spellEnd"/>
            <w:r w:rsidRPr="00456B75">
              <w:rPr>
                <w:rFonts w:cs="Arial"/>
                <w:color w:val="0070C0"/>
                <w:szCs w:val="20"/>
              </w:rPr>
              <w:t xml:space="preserve"> </w:t>
            </w:r>
            <w:proofErr w:type="spellStart"/>
            <w:r w:rsidRPr="00456B75">
              <w:rPr>
                <w:rFonts w:cs="Arial"/>
                <w:color w:val="0070C0"/>
                <w:szCs w:val="20"/>
              </w:rPr>
              <w:t>Altage</w:t>
            </w:r>
            <w:proofErr w:type="spellEnd"/>
          </w:p>
        </w:tc>
        <w:tc>
          <w:tcPr>
            <w:tcW w:w="2772" w:type="dxa"/>
          </w:tcPr>
          <w:p w:rsidR="00EB4AB5" w:rsidRPr="00456B75" w:rsidRDefault="00EB4AB5" w:rsidP="00AB7CED">
            <w:pPr>
              <w:spacing w:before="20" w:after="20"/>
              <w:ind w:right="-288"/>
              <w:rPr>
                <w:rFonts w:cs="Arial"/>
                <w:color w:val="0070C0"/>
                <w:szCs w:val="20"/>
              </w:rPr>
            </w:pPr>
            <w:r w:rsidRPr="00456B75">
              <w:rPr>
                <w:rFonts w:cs="Arial"/>
                <w:color w:val="0070C0"/>
                <w:szCs w:val="20"/>
              </w:rPr>
              <w:t>Abel Ringuet</w:t>
            </w:r>
          </w:p>
        </w:tc>
        <w:tc>
          <w:tcPr>
            <w:tcW w:w="3071" w:type="dxa"/>
          </w:tcPr>
          <w:p w:rsidR="00EB4AB5" w:rsidRPr="00456B75" w:rsidRDefault="00EB4AB5" w:rsidP="00AB7CED">
            <w:pPr>
              <w:spacing w:before="20" w:after="20"/>
              <w:ind w:right="-288"/>
              <w:rPr>
                <w:rFonts w:cs="Arial"/>
                <w:color w:val="0070C0"/>
                <w:szCs w:val="20"/>
              </w:rPr>
            </w:pPr>
            <w:r w:rsidRPr="00456B75">
              <w:rPr>
                <w:rFonts w:cs="Arial"/>
                <w:color w:val="0070C0"/>
                <w:szCs w:val="20"/>
              </w:rPr>
              <w:t>021 824 29 24</w:t>
            </w:r>
          </w:p>
        </w:tc>
      </w:tr>
      <w:tr w:rsidR="00456B75" w:rsidRPr="00456B75" w:rsidTr="00266532">
        <w:tc>
          <w:tcPr>
            <w:tcW w:w="3369" w:type="dxa"/>
          </w:tcPr>
          <w:p w:rsidR="00EB4AB5" w:rsidRPr="00456B75" w:rsidRDefault="00EB4AB5" w:rsidP="00AB7CED">
            <w:pPr>
              <w:spacing w:before="20" w:after="20"/>
              <w:ind w:right="-288"/>
              <w:rPr>
                <w:rFonts w:cs="Arial"/>
                <w:color w:val="0070C0"/>
                <w:szCs w:val="20"/>
              </w:rPr>
            </w:pPr>
            <w:r w:rsidRPr="00456B75">
              <w:rPr>
                <w:rFonts w:cs="Arial"/>
                <w:color w:val="0070C0"/>
                <w:szCs w:val="20"/>
              </w:rPr>
              <w:t>SISP SA</w:t>
            </w:r>
          </w:p>
        </w:tc>
        <w:tc>
          <w:tcPr>
            <w:tcW w:w="2772" w:type="dxa"/>
          </w:tcPr>
          <w:p w:rsidR="00EB4AB5" w:rsidRPr="00456B75" w:rsidRDefault="00EB4AB5" w:rsidP="00AB7CED">
            <w:pPr>
              <w:spacing w:before="20" w:after="20"/>
              <w:ind w:right="-288"/>
              <w:rPr>
                <w:rFonts w:cs="Arial"/>
                <w:color w:val="0070C0"/>
                <w:szCs w:val="20"/>
              </w:rPr>
            </w:pPr>
            <w:r w:rsidRPr="00456B75">
              <w:rPr>
                <w:rFonts w:cs="Arial"/>
                <w:color w:val="0070C0"/>
                <w:szCs w:val="20"/>
              </w:rPr>
              <w:t xml:space="preserve">Alban </w:t>
            </w:r>
            <w:proofErr w:type="spellStart"/>
            <w:r w:rsidRPr="00456B75">
              <w:rPr>
                <w:rFonts w:cs="Arial"/>
                <w:color w:val="0070C0"/>
                <w:szCs w:val="20"/>
              </w:rPr>
              <w:t>Ismailaj</w:t>
            </w:r>
            <w:proofErr w:type="spellEnd"/>
          </w:p>
        </w:tc>
        <w:tc>
          <w:tcPr>
            <w:tcW w:w="3071" w:type="dxa"/>
          </w:tcPr>
          <w:p w:rsidR="00EB4AB5" w:rsidRPr="00456B75" w:rsidRDefault="00EB4AB5" w:rsidP="00AB7CED">
            <w:pPr>
              <w:spacing w:before="20" w:after="20"/>
              <w:ind w:right="-288"/>
              <w:rPr>
                <w:rFonts w:cs="Arial"/>
                <w:color w:val="0070C0"/>
                <w:szCs w:val="20"/>
              </w:rPr>
            </w:pPr>
            <w:r w:rsidRPr="00456B75">
              <w:rPr>
                <w:rFonts w:cs="Arial"/>
                <w:color w:val="0070C0"/>
                <w:szCs w:val="20"/>
              </w:rPr>
              <w:t>078 843 26 68</w:t>
            </w:r>
          </w:p>
        </w:tc>
      </w:tr>
      <w:tr w:rsidR="00EB4AB5" w:rsidRPr="00456B75" w:rsidTr="00266532">
        <w:tc>
          <w:tcPr>
            <w:tcW w:w="3369" w:type="dxa"/>
          </w:tcPr>
          <w:p w:rsidR="00EB4AB5" w:rsidRPr="00456B75" w:rsidRDefault="00EB4AB5" w:rsidP="00AB7CED">
            <w:pPr>
              <w:spacing w:before="20" w:after="20"/>
              <w:ind w:right="-288"/>
              <w:rPr>
                <w:rFonts w:cs="Arial"/>
                <w:color w:val="0070C0"/>
                <w:szCs w:val="20"/>
              </w:rPr>
            </w:pPr>
            <w:proofErr w:type="spellStart"/>
            <w:r w:rsidRPr="00456B75">
              <w:rPr>
                <w:rFonts w:cs="Arial"/>
                <w:color w:val="0070C0"/>
                <w:szCs w:val="20"/>
              </w:rPr>
              <w:t>Cogest’ems</w:t>
            </w:r>
            <w:proofErr w:type="spellEnd"/>
          </w:p>
        </w:tc>
        <w:tc>
          <w:tcPr>
            <w:tcW w:w="2772" w:type="dxa"/>
          </w:tcPr>
          <w:p w:rsidR="00EB4AB5" w:rsidRPr="00456B75" w:rsidRDefault="00EB4AB5" w:rsidP="00AB7CED">
            <w:pPr>
              <w:spacing w:before="20" w:after="20"/>
              <w:ind w:right="-288"/>
              <w:rPr>
                <w:rFonts w:cs="Arial"/>
                <w:color w:val="0070C0"/>
                <w:szCs w:val="20"/>
              </w:rPr>
            </w:pPr>
            <w:r w:rsidRPr="00456B75">
              <w:rPr>
                <w:rFonts w:cs="Arial"/>
                <w:color w:val="0070C0"/>
                <w:szCs w:val="20"/>
              </w:rPr>
              <w:t>Vincent Chappuis</w:t>
            </w:r>
          </w:p>
        </w:tc>
        <w:tc>
          <w:tcPr>
            <w:tcW w:w="3071" w:type="dxa"/>
          </w:tcPr>
          <w:p w:rsidR="00EB4AB5" w:rsidRPr="00456B75" w:rsidRDefault="00EB4AB5" w:rsidP="00AB7CED">
            <w:pPr>
              <w:spacing w:before="20" w:after="20"/>
              <w:ind w:right="-288"/>
              <w:rPr>
                <w:rFonts w:cs="Arial"/>
                <w:color w:val="0070C0"/>
                <w:szCs w:val="20"/>
              </w:rPr>
            </w:pPr>
            <w:r w:rsidRPr="00456B75">
              <w:rPr>
                <w:rFonts w:cs="Arial"/>
                <w:color w:val="0070C0"/>
                <w:szCs w:val="20"/>
              </w:rPr>
              <w:t>079 252 77 49</w:t>
            </w:r>
          </w:p>
        </w:tc>
      </w:tr>
      <w:tr w:rsidR="00362FAC" w:rsidRPr="00456B75" w:rsidTr="00266532">
        <w:tc>
          <w:tcPr>
            <w:tcW w:w="3369" w:type="dxa"/>
          </w:tcPr>
          <w:p w:rsidR="00362FAC" w:rsidRPr="00456B75" w:rsidRDefault="00362FAC" w:rsidP="00AB7CED">
            <w:pPr>
              <w:spacing w:before="20" w:after="20"/>
              <w:ind w:right="-288"/>
              <w:rPr>
                <w:rFonts w:cs="Arial"/>
                <w:color w:val="0070C0"/>
                <w:szCs w:val="20"/>
              </w:rPr>
            </w:pPr>
            <w:r>
              <w:rPr>
                <w:rFonts w:cs="Arial"/>
                <w:color w:val="0070C0"/>
                <w:szCs w:val="20"/>
              </w:rPr>
              <w:t>La Maison de la Rouvraie</w:t>
            </w:r>
          </w:p>
        </w:tc>
        <w:tc>
          <w:tcPr>
            <w:tcW w:w="2772" w:type="dxa"/>
          </w:tcPr>
          <w:p w:rsidR="00362FAC" w:rsidRPr="00362FAC" w:rsidRDefault="00362FAC" w:rsidP="00362FAC">
            <w:pPr>
              <w:rPr>
                <w:color w:val="1F497D"/>
              </w:rPr>
            </w:pPr>
            <w:proofErr w:type="spellStart"/>
            <w:r>
              <w:rPr>
                <w:color w:val="1F497D"/>
              </w:rPr>
              <w:t>Joanie</w:t>
            </w:r>
            <w:proofErr w:type="spellEnd"/>
            <w:r>
              <w:rPr>
                <w:color w:val="1F497D"/>
              </w:rPr>
              <w:t xml:space="preserve"> Pellet</w:t>
            </w:r>
          </w:p>
        </w:tc>
        <w:tc>
          <w:tcPr>
            <w:tcW w:w="3071" w:type="dxa"/>
          </w:tcPr>
          <w:p w:rsidR="00362FAC" w:rsidRPr="00456B75" w:rsidRDefault="00362FAC" w:rsidP="00AB7CED">
            <w:pPr>
              <w:spacing w:before="20" w:after="20"/>
              <w:ind w:right="-288"/>
              <w:rPr>
                <w:rFonts w:cs="Arial"/>
                <w:color w:val="0070C0"/>
                <w:szCs w:val="20"/>
              </w:rPr>
            </w:pPr>
            <w:r>
              <w:rPr>
                <w:color w:val="1F497D"/>
                <w:lang w:eastAsia="fr-CH"/>
              </w:rPr>
              <w:t>021 329 10 00</w:t>
            </w:r>
          </w:p>
        </w:tc>
      </w:tr>
      <w:tr w:rsidR="00D327FF" w:rsidRPr="00456B75" w:rsidTr="00266532">
        <w:tc>
          <w:tcPr>
            <w:tcW w:w="3369" w:type="dxa"/>
          </w:tcPr>
          <w:p w:rsidR="00D327FF" w:rsidRPr="00456B75" w:rsidRDefault="00D327FF" w:rsidP="00AB7CED">
            <w:pPr>
              <w:spacing w:before="20" w:after="20"/>
              <w:ind w:right="-288"/>
              <w:rPr>
                <w:rFonts w:cs="Arial"/>
                <w:color w:val="0070C0"/>
                <w:szCs w:val="20"/>
              </w:rPr>
            </w:pPr>
            <w:r>
              <w:rPr>
                <w:rFonts w:cs="Arial"/>
                <w:color w:val="0070C0"/>
                <w:szCs w:val="20"/>
              </w:rPr>
              <w:t>Ateliers de l’Unité de réhabilitation</w:t>
            </w:r>
          </w:p>
        </w:tc>
        <w:tc>
          <w:tcPr>
            <w:tcW w:w="2772" w:type="dxa"/>
          </w:tcPr>
          <w:p w:rsidR="00D327FF" w:rsidRPr="00456B75" w:rsidRDefault="00D327FF" w:rsidP="00AB7CED">
            <w:pPr>
              <w:spacing w:before="20" w:after="20"/>
              <w:ind w:right="-288"/>
              <w:rPr>
                <w:rFonts w:cs="Arial"/>
                <w:color w:val="0070C0"/>
                <w:szCs w:val="20"/>
              </w:rPr>
            </w:pPr>
            <w:r>
              <w:rPr>
                <w:rFonts w:cs="Arial"/>
                <w:color w:val="0070C0"/>
                <w:szCs w:val="20"/>
              </w:rPr>
              <w:t>Jérôme Favrod</w:t>
            </w:r>
          </w:p>
        </w:tc>
        <w:tc>
          <w:tcPr>
            <w:tcW w:w="3071" w:type="dxa"/>
          </w:tcPr>
          <w:p w:rsidR="00D327FF" w:rsidRPr="00456B75" w:rsidRDefault="00D327FF" w:rsidP="00AB7CED">
            <w:pPr>
              <w:spacing w:before="20" w:after="20"/>
              <w:ind w:right="-288"/>
              <w:rPr>
                <w:rFonts w:cs="Arial"/>
                <w:color w:val="0070C0"/>
                <w:szCs w:val="20"/>
              </w:rPr>
            </w:pPr>
            <w:r>
              <w:rPr>
                <w:rFonts w:cs="Arial"/>
                <w:color w:val="0070C0"/>
                <w:szCs w:val="20"/>
              </w:rPr>
              <w:t>079 447 31 57</w:t>
            </w:r>
          </w:p>
        </w:tc>
      </w:tr>
    </w:tbl>
    <w:p w:rsidR="001F0B7E" w:rsidRDefault="001F0B7E">
      <w:pPr>
        <w:spacing w:before="20" w:after="20"/>
        <w:ind w:right="-288"/>
        <w:rPr>
          <w:rFonts w:cs="Arial"/>
          <w:sz w:val="22"/>
        </w:rPr>
      </w:pPr>
    </w:p>
    <w:sectPr w:rsidR="001F0B7E" w:rsidSect="001F0B7E">
      <w:headerReference w:type="default" r:id="rId10"/>
      <w:footerReference w:type="default" r:id="rId11"/>
      <w:headerReference w:type="first" r:id="rId12"/>
      <w:footerReference w:type="first" r:id="rId13"/>
      <w:pgSz w:w="11906" w:h="16838"/>
      <w:pgMar w:top="1417" w:right="1417" w:bottom="1417" w:left="1417"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E3D" w:rsidRDefault="00B00E3D">
      <w:pPr>
        <w:rPr>
          <w:rFonts w:ascii="Times New Roman" w:hAnsi="Times New Roman"/>
        </w:rPr>
      </w:pPr>
      <w:r>
        <w:rPr>
          <w:rFonts w:ascii="Times New Roman" w:hAnsi="Times New Roman"/>
        </w:rPr>
        <w:separator/>
      </w:r>
    </w:p>
  </w:endnote>
  <w:endnote w:type="continuationSeparator" w:id="0">
    <w:p w:rsidR="00B00E3D" w:rsidRDefault="00B00E3D">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tblpY="15423"/>
      <w:tblOverlap w:val="never"/>
      <w:tblW w:w="9640" w:type="dxa"/>
      <w:tblLayout w:type="fixed"/>
      <w:tblLook w:val="0000" w:firstRow="0" w:lastRow="0" w:firstColumn="0" w:lastColumn="0" w:noHBand="0" w:noVBand="0"/>
    </w:tblPr>
    <w:tblGrid>
      <w:gridCol w:w="5388"/>
      <w:gridCol w:w="4252"/>
    </w:tblGrid>
    <w:tr w:rsidR="00E80F21">
      <w:trPr>
        <w:trHeight w:val="567"/>
      </w:trPr>
      <w:tc>
        <w:tcPr>
          <w:tcW w:w="5388" w:type="dxa"/>
          <w:vAlign w:val="bottom"/>
        </w:tcPr>
        <w:p w:rsidR="00E80F21" w:rsidRDefault="003D7D62" w:rsidP="00BA437E">
          <w:pPr>
            <w:pStyle w:val="Pieddepage"/>
            <w:rPr>
              <w:rFonts w:cs="Arial"/>
            </w:rPr>
          </w:pPr>
          <w:r w:rsidRPr="002D0B04">
            <w:rPr>
              <w:rFonts w:cs="Arial"/>
              <w:color w:val="0070C0"/>
              <w:sz w:val="18"/>
              <w:szCs w:val="18"/>
            </w:rPr>
            <w:t>Version</w:t>
          </w:r>
          <w:r w:rsidR="00A80D63" w:rsidRPr="002D0B04">
            <w:rPr>
              <w:rFonts w:cs="Arial"/>
              <w:color w:val="0070C0"/>
              <w:sz w:val="18"/>
              <w:szCs w:val="18"/>
            </w:rPr>
            <w:t xml:space="preserve"> </w:t>
          </w:r>
          <w:r w:rsidR="00660026" w:rsidRPr="002D0B04">
            <w:rPr>
              <w:rFonts w:cs="Arial"/>
              <w:color w:val="0070C0"/>
              <w:sz w:val="18"/>
              <w:szCs w:val="18"/>
            </w:rPr>
            <w:t>d</w:t>
          </w:r>
          <w:r w:rsidR="00A80D63" w:rsidRPr="002D0B04">
            <w:rPr>
              <w:rFonts w:cs="Arial"/>
              <w:color w:val="0070C0"/>
              <w:sz w:val="18"/>
              <w:szCs w:val="18"/>
            </w:rPr>
            <w:t>u</w:t>
          </w:r>
          <w:r w:rsidR="00BA437E">
            <w:rPr>
              <w:rFonts w:cs="Arial"/>
              <w:color w:val="0070C0"/>
              <w:sz w:val="18"/>
              <w:szCs w:val="18"/>
            </w:rPr>
            <w:t xml:space="preserve"> 3 décembre 2015</w:t>
          </w:r>
        </w:p>
      </w:tc>
      <w:tc>
        <w:tcPr>
          <w:tcW w:w="4252" w:type="dxa"/>
          <w:vAlign w:val="bottom"/>
        </w:tcPr>
        <w:p w:rsidR="00E80F21" w:rsidRDefault="00E80F21" w:rsidP="00AB7CED">
          <w:pPr>
            <w:pStyle w:val="Pieddepage"/>
            <w:jc w:val="right"/>
            <w:rPr>
              <w:rFonts w:cs="Arial"/>
              <w:sz w:val="16"/>
              <w:szCs w:val="16"/>
            </w:rPr>
          </w:pPr>
          <w:r>
            <w:rPr>
              <w:rFonts w:cs="Arial"/>
              <w:sz w:val="15"/>
              <w:szCs w:val="15"/>
            </w:rPr>
            <w:t xml:space="preserve">Page </w:t>
          </w:r>
          <w:r w:rsidR="00AB7CED">
            <w:rPr>
              <w:rFonts w:cs="Arial"/>
              <w:sz w:val="15"/>
              <w:szCs w:val="15"/>
            </w:rPr>
            <w:t>2/</w:t>
          </w:r>
          <w:r w:rsidR="002F63A8">
            <w:fldChar w:fldCharType="begin"/>
          </w:r>
          <w:r w:rsidR="00DF50D3">
            <w:instrText xml:space="preserve"> PAGE  \* ARABIC  \* MERGEFORMAT </w:instrText>
          </w:r>
          <w:r w:rsidR="002F63A8">
            <w:fldChar w:fldCharType="separate"/>
          </w:r>
          <w:r w:rsidR="0060278C" w:rsidRPr="0060278C">
            <w:rPr>
              <w:rFonts w:cs="Arial"/>
              <w:noProof/>
              <w:sz w:val="15"/>
              <w:szCs w:val="15"/>
            </w:rPr>
            <w:t>3</w:t>
          </w:r>
          <w:r w:rsidR="002F63A8">
            <w:rPr>
              <w:rFonts w:cs="Arial"/>
              <w:noProof/>
              <w:sz w:val="15"/>
              <w:szCs w:val="15"/>
            </w:rPr>
            <w:fldChar w:fldCharType="end"/>
          </w:r>
        </w:p>
      </w:tc>
    </w:tr>
  </w:tbl>
  <w:p w:rsidR="00E80F21" w:rsidRPr="00C46AAB" w:rsidRDefault="00E80F21" w:rsidP="003D7D62">
    <w:pPr>
      <w:pStyle w:val="Pieddepage"/>
      <w:tabs>
        <w:tab w:val="clear" w:pos="4536"/>
        <w:tab w:val="clear" w:pos="9072"/>
        <w:tab w:val="left" w:pos="3665"/>
      </w:tabs>
      <w:rPr>
        <w:rFonts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tblpY="15423"/>
      <w:tblOverlap w:val="never"/>
      <w:tblW w:w="9640" w:type="dxa"/>
      <w:tblLayout w:type="fixed"/>
      <w:tblLook w:val="0000" w:firstRow="0" w:lastRow="0" w:firstColumn="0" w:lastColumn="0" w:noHBand="0" w:noVBand="0"/>
    </w:tblPr>
    <w:tblGrid>
      <w:gridCol w:w="5388"/>
      <w:gridCol w:w="4252"/>
    </w:tblGrid>
    <w:tr w:rsidR="00E80F21">
      <w:trPr>
        <w:trHeight w:val="567"/>
      </w:trPr>
      <w:tc>
        <w:tcPr>
          <w:tcW w:w="5388" w:type="dxa"/>
          <w:vAlign w:val="bottom"/>
        </w:tcPr>
        <w:p w:rsidR="00E80F21" w:rsidRDefault="00E80F21">
          <w:pPr>
            <w:pStyle w:val="Pieddepage"/>
            <w:rPr>
              <w:rFonts w:cs="Arial"/>
            </w:rPr>
          </w:pPr>
        </w:p>
      </w:tc>
      <w:tc>
        <w:tcPr>
          <w:tcW w:w="4252" w:type="dxa"/>
          <w:vAlign w:val="bottom"/>
        </w:tcPr>
        <w:p w:rsidR="00E80F21" w:rsidRDefault="00E80F21">
          <w:pPr>
            <w:pStyle w:val="Pieddepage"/>
            <w:jc w:val="right"/>
            <w:rPr>
              <w:rFonts w:cs="Arial"/>
              <w:sz w:val="16"/>
              <w:szCs w:val="16"/>
            </w:rPr>
          </w:pPr>
        </w:p>
      </w:tc>
    </w:tr>
  </w:tbl>
  <w:p w:rsidR="00391559" w:rsidRPr="002D0B04" w:rsidRDefault="00BA437E" w:rsidP="00BA437E">
    <w:pPr>
      <w:pStyle w:val="Pieddepage"/>
      <w:rPr>
        <w:rFonts w:cs="Arial"/>
        <w:color w:val="0070C0"/>
        <w:sz w:val="18"/>
        <w:szCs w:val="18"/>
      </w:rPr>
    </w:pPr>
    <w:r w:rsidRPr="002D0B04">
      <w:rPr>
        <w:rFonts w:cs="Arial"/>
        <w:color w:val="0070C0"/>
        <w:sz w:val="18"/>
        <w:szCs w:val="18"/>
      </w:rPr>
      <w:t>Version du</w:t>
    </w:r>
    <w:r>
      <w:rPr>
        <w:rFonts w:cs="Arial"/>
        <w:color w:val="0070C0"/>
        <w:sz w:val="18"/>
        <w:szCs w:val="18"/>
      </w:rPr>
      <w:t xml:space="preserve"> 3 décembre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E3D" w:rsidRDefault="00B00E3D">
      <w:pPr>
        <w:rPr>
          <w:rFonts w:ascii="Times New Roman" w:hAnsi="Times New Roman"/>
        </w:rPr>
      </w:pPr>
      <w:r>
        <w:rPr>
          <w:rFonts w:ascii="Times New Roman" w:hAnsi="Times New Roman"/>
        </w:rPr>
        <w:separator/>
      </w:r>
    </w:p>
  </w:footnote>
  <w:footnote w:type="continuationSeparator" w:id="0">
    <w:p w:rsidR="00B00E3D" w:rsidRDefault="00B00E3D">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tblpXSpec="right" w:tblpY="852"/>
      <w:tblOverlap w:val="never"/>
      <w:tblW w:w="0" w:type="auto"/>
      <w:tblCellMar>
        <w:top w:w="142" w:type="dxa"/>
      </w:tblCellMar>
      <w:tblLook w:val="0000" w:firstRow="0" w:lastRow="0" w:firstColumn="0" w:lastColumn="0" w:noHBand="0" w:noVBand="0"/>
    </w:tblPr>
    <w:tblGrid>
      <w:gridCol w:w="4536"/>
    </w:tblGrid>
    <w:tr w:rsidR="00E80F21">
      <w:tc>
        <w:tcPr>
          <w:tcW w:w="4536" w:type="dxa"/>
        </w:tcPr>
        <w:p w:rsidR="00E80F21" w:rsidRDefault="00E80F21">
          <w:pPr>
            <w:pStyle w:val="En-tte"/>
            <w:tabs>
              <w:tab w:val="clear" w:pos="4536"/>
            </w:tabs>
            <w:jc w:val="center"/>
            <w:rPr>
              <w:rFonts w:ascii="Times New Roman" w:hAnsi="Times New Roman"/>
              <w:sz w:val="15"/>
              <w:szCs w:val="15"/>
            </w:rPr>
          </w:pPr>
        </w:p>
        <w:p w:rsidR="00E80F21" w:rsidRDefault="00E80F21">
          <w:pPr>
            <w:pStyle w:val="En-tte"/>
            <w:tabs>
              <w:tab w:val="clear" w:pos="4536"/>
            </w:tabs>
            <w:jc w:val="right"/>
            <w:rPr>
              <w:rFonts w:ascii="Times New Roman" w:hAnsi="Times New Roman"/>
              <w:sz w:val="16"/>
              <w:szCs w:val="16"/>
            </w:rPr>
          </w:pPr>
        </w:p>
      </w:tc>
    </w:tr>
  </w:tbl>
  <w:p w:rsidR="00E80F21" w:rsidRDefault="00E80F21">
    <w:pPr>
      <w:pStyle w:val="En-tte"/>
      <w:tabs>
        <w:tab w:val="clear" w:pos="4536"/>
        <w:tab w:val="clear" w:pos="9072"/>
      </w:tabs>
      <w:ind w:left="-1304" w:right="-569"/>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9A5" w:rsidRDefault="00B029A5" w:rsidP="00C037EF">
    <w:pPr>
      <w:pStyle w:val="En-tte"/>
      <w:jc w:val="both"/>
    </w:pPr>
    <w:r>
      <w:rPr>
        <w:noProof/>
        <w:lang w:val="fr-CH" w:eastAsia="fr-CH"/>
      </w:rPr>
      <w:drawing>
        <wp:inline distT="0" distB="0" distL="0" distR="0" wp14:anchorId="663A4C51" wp14:editId="658EAF71">
          <wp:extent cx="1214120" cy="647065"/>
          <wp:effectExtent l="19050" t="0" r="5080" b="0"/>
          <wp:docPr id="11" name="Image 11" descr="CHUV_Simple_RV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HUV_Simple_RVB.eps"/>
                  <pic:cNvPicPr>
                    <a:picLocks noChangeAspect="1" noChangeArrowheads="1"/>
                  </pic:cNvPicPr>
                </pic:nvPicPr>
                <pic:blipFill>
                  <a:blip r:embed="rId1"/>
                  <a:srcRect/>
                  <a:stretch>
                    <a:fillRect/>
                  </a:stretch>
                </pic:blipFill>
                <pic:spPr bwMode="auto">
                  <a:xfrm>
                    <a:off x="0" y="0"/>
                    <a:ext cx="1214120" cy="647065"/>
                  </a:xfrm>
                  <a:prstGeom prst="rect">
                    <a:avLst/>
                  </a:prstGeom>
                  <a:noFill/>
                  <a:ln w="9525">
                    <a:noFill/>
                    <a:miter lim="800000"/>
                    <a:headEnd/>
                    <a:tailEnd/>
                  </a:ln>
                </pic:spPr>
              </pic:pic>
            </a:graphicData>
          </a:graphic>
        </wp:inline>
      </w:drawing>
    </w:r>
    <w:r>
      <w:rPr>
        <w:noProof/>
        <w:lang w:val="fr-CH" w:eastAsia="fr-CH"/>
      </w:rPr>
      <w:t xml:space="preserve">                                         </w:t>
    </w:r>
    <w:r w:rsidR="00EA7597" w:rsidRPr="00EA7597">
      <w:rPr>
        <w:noProof/>
        <w:lang w:val="fr-CH" w:eastAsia="fr-CH"/>
      </w:rPr>
      <w:drawing>
        <wp:inline distT="0" distB="0" distL="0" distR="0" wp14:anchorId="2DED7119" wp14:editId="091886E8">
          <wp:extent cx="2639581" cy="571475"/>
          <wp:effectExtent l="19050" t="0" r="8369" b="0"/>
          <wp:docPr id="2" name="Image 1" descr="C:\Users\Jerome\AppData\Local\Microsoft\Windows\Temporary Internet Files\Content.IE5\U3MTBIJ0\ELS_LOGO_QUADRI.jpg"/>
          <wp:cNvGraphicFramePr/>
          <a:graphic xmlns:a="http://schemas.openxmlformats.org/drawingml/2006/main">
            <a:graphicData uri="http://schemas.openxmlformats.org/drawingml/2006/picture">
              <pic:pic xmlns:pic="http://schemas.openxmlformats.org/drawingml/2006/picture">
                <pic:nvPicPr>
                  <pic:cNvPr id="11" name="Picture 2" descr="C:\Users\Jerome\AppData\Local\Microsoft\Windows\Temporary Internet Files\Content.IE5\U3MTBIJ0\ELS_LOGO_QUADRI.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39581" cy="5714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Pr>
        <w:noProof/>
        <w:lang w:val="fr-CH" w:eastAsia="fr-CH"/>
      </w:rPr>
      <w:t xml:space="preserve"> </w:t>
    </w:r>
    <w:r w:rsidR="009115C3">
      <w:rPr>
        <w:rFonts w:asciiTheme="minorHAnsi" w:hAnsiTheme="minorHAnsi"/>
      </w:rPr>
      <w:t>S</w:t>
    </w:r>
    <w:r w:rsidRPr="001558BD">
      <w:rPr>
        <w:rFonts w:asciiTheme="minorHAnsi" w:hAnsiTheme="minorHAnsi"/>
      </w:rPr>
      <w:t>ection de psychiatrie sociale</w:t>
    </w:r>
    <w:r>
      <w:rPr>
        <w:rFonts w:asciiTheme="minorHAnsi" w:hAnsiTheme="minorHAnsi"/>
      </w:rPr>
      <w:tab/>
    </w:r>
  </w:p>
  <w:p w:rsidR="00E80F21" w:rsidRDefault="00B029A5" w:rsidP="00C037EF">
    <w:pPr>
      <w:pStyle w:val="En-tte"/>
      <w:jc w:val="both"/>
      <w:rPr>
        <w:rFonts w:asciiTheme="minorHAnsi" w:hAnsiTheme="minorHAnsi"/>
      </w:rPr>
    </w:pPr>
    <w:r w:rsidRPr="001558BD">
      <w:rPr>
        <w:rFonts w:asciiTheme="minorHAnsi" w:hAnsiTheme="minorHAnsi"/>
      </w:rPr>
      <w:t>PCO – DP CHUV</w:t>
    </w:r>
  </w:p>
  <w:p w:rsidR="001F0B7E" w:rsidRDefault="00362FAC" w:rsidP="00C037EF">
    <w:pPr>
      <w:pStyle w:val="En-tte"/>
      <w:jc w:val="both"/>
      <w:rPr>
        <w:rFonts w:asciiTheme="minorHAnsi" w:hAnsiTheme="minorHAnsi"/>
      </w:rPr>
    </w:pPr>
    <w:r>
      <w:rPr>
        <w:noProof/>
        <w:lang w:val="fr-CH" w:eastAsia="fr-CH"/>
      </w:rPr>
      <w:drawing>
        <wp:anchor distT="0" distB="0" distL="114300" distR="114300" simplePos="0" relativeHeight="251666432" behindDoc="0" locked="0" layoutInCell="1" allowOverlap="1" wp14:anchorId="62F98AFB" wp14:editId="1A55BA38">
          <wp:simplePos x="0" y="0"/>
          <wp:positionH relativeFrom="column">
            <wp:posOffset>2298700</wp:posOffset>
          </wp:positionH>
          <wp:positionV relativeFrom="paragraph">
            <wp:posOffset>90805</wp:posOffset>
          </wp:positionV>
          <wp:extent cx="1155065" cy="503555"/>
          <wp:effectExtent l="0" t="0" r="6985" b="0"/>
          <wp:wrapNone/>
          <wp:docPr id="2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6"/>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55065" cy="503555"/>
                  </a:xfrm>
                  <a:prstGeom prst="rect">
                    <a:avLst/>
                  </a:prstGeom>
                </pic:spPr>
              </pic:pic>
            </a:graphicData>
          </a:graphic>
        </wp:anchor>
      </w:drawing>
    </w:r>
    <w:r>
      <w:rPr>
        <w:noProof/>
        <w:lang w:val="fr-CH" w:eastAsia="fr-CH"/>
      </w:rPr>
      <w:drawing>
        <wp:anchor distT="0" distB="0" distL="114300" distR="114300" simplePos="0" relativeHeight="251667456" behindDoc="0" locked="0" layoutInCell="1" allowOverlap="1" wp14:anchorId="150770F5" wp14:editId="59851EC0">
          <wp:simplePos x="0" y="0"/>
          <wp:positionH relativeFrom="column">
            <wp:posOffset>-52070</wp:posOffset>
          </wp:positionH>
          <wp:positionV relativeFrom="paragraph">
            <wp:posOffset>31115</wp:posOffset>
          </wp:positionV>
          <wp:extent cx="1276350" cy="647700"/>
          <wp:effectExtent l="0" t="0" r="0" b="0"/>
          <wp:wrapNone/>
          <wp:docPr id="2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76350" cy="647700"/>
                  </a:xfrm>
                  <a:prstGeom prst="rect">
                    <a:avLst/>
                  </a:prstGeom>
                  <a:solidFill>
                    <a:sysClr val="window" lastClr="FFFFFF"/>
                  </a:solidFill>
                </pic:spPr>
              </pic:pic>
            </a:graphicData>
          </a:graphic>
          <wp14:sizeRelH relativeFrom="margin">
            <wp14:pctWidth>0</wp14:pctWidth>
          </wp14:sizeRelH>
          <wp14:sizeRelV relativeFrom="margin">
            <wp14:pctHeight>0</wp14:pctHeight>
          </wp14:sizeRelV>
        </wp:anchor>
      </w:drawing>
    </w:r>
    <w:r w:rsidR="00175F8C">
      <w:rPr>
        <w:noProof/>
        <w:lang w:val="fr-CH" w:eastAsia="fr-CH"/>
      </w:rPr>
      <w:drawing>
        <wp:anchor distT="0" distB="0" distL="114300" distR="114300" simplePos="0" relativeHeight="251665408" behindDoc="0" locked="0" layoutInCell="1" allowOverlap="1" wp14:anchorId="1A223BB8" wp14:editId="2E59B313">
          <wp:simplePos x="0" y="0"/>
          <wp:positionH relativeFrom="column">
            <wp:posOffset>4305300</wp:posOffset>
          </wp:positionH>
          <wp:positionV relativeFrom="paragraph">
            <wp:posOffset>102417</wp:posOffset>
          </wp:positionV>
          <wp:extent cx="1512570" cy="359410"/>
          <wp:effectExtent l="0" t="0" r="0" b="2540"/>
          <wp:wrapNone/>
          <wp:docPr id="2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12570" cy="359410"/>
                  </a:xfrm>
                  <a:prstGeom prst="rect">
                    <a:avLst/>
                  </a:prstGeom>
                  <a:solidFill>
                    <a:sysClr val="window" lastClr="FFFFFF"/>
                  </a:solidFill>
                </pic:spPr>
              </pic:pic>
            </a:graphicData>
          </a:graphic>
        </wp:anchor>
      </w:drawing>
    </w:r>
  </w:p>
  <w:p w:rsidR="001F0B7E" w:rsidRDefault="001F0B7E" w:rsidP="00C037EF">
    <w:pPr>
      <w:pStyle w:val="En-tte"/>
      <w:jc w:val="both"/>
      <w:rPr>
        <w:rFonts w:asciiTheme="minorHAnsi" w:hAnsiTheme="minorHAnsi"/>
      </w:rPr>
    </w:pPr>
  </w:p>
  <w:p w:rsidR="001F0B7E" w:rsidRDefault="001F0B7E" w:rsidP="00C037EF">
    <w:pPr>
      <w:pStyle w:val="En-tte"/>
      <w:jc w:val="both"/>
      <w:rPr>
        <w:rFonts w:asciiTheme="minorHAnsi" w:hAnsiTheme="minorHAnsi"/>
      </w:rPr>
    </w:pPr>
  </w:p>
  <w:p w:rsidR="00362FAC" w:rsidRDefault="00362FAC" w:rsidP="00C037EF">
    <w:pPr>
      <w:pStyle w:val="En-tte"/>
      <w:jc w:val="both"/>
      <w:rPr>
        <w:rFonts w:asciiTheme="minorHAnsi" w:hAnsiTheme="minorHAnsi"/>
      </w:rPr>
    </w:pPr>
    <w:r>
      <w:rPr>
        <w:noProof/>
        <w:lang w:val="fr-CH" w:eastAsia="fr-CH"/>
      </w:rPr>
      <w:drawing>
        <wp:anchor distT="0" distB="0" distL="114300" distR="114300" simplePos="0" relativeHeight="251659264" behindDoc="0" locked="0" layoutInCell="1" allowOverlap="1" wp14:anchorId="4C0FFA3A" wp14:editId="1BFF6946">
          <wp:simplePos x="0" y="0"/>
          <wp:positionH relativeFrom="column">
            <wp:posOffset>4455795</wp:posOffset>
          </wp:positionH>
          <wp:positionV relativeFrom="paragraph">
            <wp:posOffset>116205</wp:posOffset>
          </wp:positionV>
          <wp:extent cx="949960" cy="539750"/>
          <wp:effectExtent l="0" t="0" r="2540" b="0"/>
          <wp:wrapNone/>
          <wp:docPr id="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9960" cy="539750"/>
                  </a:xfrm>
                  <a:prstGeom prst="rect">
                    <a:avLst/>
                  </a:prstGeom>
                </pic:spPr>
              </pic:pic>
            </a:graphicData>
          </a:graphic>
        </wp:anchor>
      </w:drawing>
    </w:r>
  </w:p>
  <w:p w:rsidR="00362FAC" w:rsidRDefault="00362FAC" w:rsidP="00C037EF">
    <w:pPr>
      <w:pStyle w:val="En-tte"/>
      <w:jc w:val="both"/>
      <w:rPr>
        <w:rFonts w:asciiTheme="minorHAnsi" w:hAnsiTheme="minorHAnsi"/>
      </w:rPr>
    </w:pPr>
    <w:r>
      <w:rPr>
        <w:noProof/>
        <w:lang w:val="fr-CH" w:eastAsia="fr-CH"/>
      </w:rPr>
      <w:drawing>
        <wp:anchor distT="0" distB="0" distL="114300" distR="114300" simplePos="0" relativeHeight="251668480" behindDoc="0" locked="0" layoutInCell="1" allowOverlap="1" wp14:anchorId="387A7B56" wp14:editId="4DDA5587">
          <wp:simplePos x="0" y="0"/>
          <wp:positionH relativeFrom="column">
            <wp:posOffset>2371090</wp:posOffset>
          </wp:positionH>
          <wp:positionV relativeFrom="paragraph">
            <wp:posOffset>66040</wp:posOffset>
          </wp:positionV>
          <wp:extent cx="1155065" cy="359410"/>
          <wp:effectExtent l="0" t="0" r="6985" b="2540"/>
          <wp:wrapNone/>
          <wp:docPr id="2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5065" cy="359410"/>
                  </a:xfrm>
                  <a:prstGeom prst="rect">
                    <a:avLst/>
                  </a:prstGeom>
                </pic:spPr>
              </pic:pic>
            </a:graphicData>
          </a:graphic>
        </wp:anchor>
      </w:drawing>
    </w:r>
  </w:p>
  <w:p w:rsidR="00362FAC" w:rsidRDefault="00362FAC" w:rsidP="00C037EF">
    <w:pPr>
      <w:pStyle w:val="En-tte"/>
      <w:jc w:val="both"/>
      <w:rPr>
        <w:rFonts w:asciiTheme="minorHAnsi" w:hAnsiTheme="minorHAnsi"/>
      </w:rPr>
    </w:pPr>
    <w:r>
      <w:rPr>
        <w:rFonts w:cs="Arial"/>
        <w:bCs/>
        <w:noProof/>
        <w:sz w:val="28"/>
        <w:szCs w:val="28"/>
        <w:lang w:val="fr-CH" w:eastAsia="fr-CH"/>
      </w:rPr>
      <w:drawing>
        <wp:inline distT="0" distB="0" distL="0" distR="0" wp14:anchorId="5E9D90E0" wp14:editId="5DCBBD16">
          <wp:extent cx="1638300" cy="29020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veraie.PNG"/>
                  <pic:cNvPicPr/>
                </pic:nvPicPr>
                <pic:blipFill>
                  <a:blip r:embed="rId8">
                    <a:extLst>
                      <a:ext uri="{28A0092B-C50C-407E-A947-70E740481C1C}">
                        <a14:useLocalDpi xmlns:a14="http://schemas.microsoft.com/office/drawing/2010/main" val="0"/>
                      </a:ext>
                    </a:extLst>
                  </a:blip>
                  <a:stretch>
                    <a:fillRect/>
                  </a:stretch>
                </pic:blipFill>
                <pic:spPr>
                  <a:xfrm>
                    <a:off x="0" y="0"/>
                    <a:ext cx="1637758" cy="290110"/>
                  </a:xfrm>
                  <a:prstGeom prst="rect">
                    <a:avLst/>
                  </a:prstGeom>
                </pic:spPr>
              </pic:pic>
            </a:graphicData>
          </a:graphic>
        </wp:inline>
      </w:drawing>
    </w:r>
  </w:p>
  <w:p w:rsidR="001F0B7E" w:rsidRDefault="001F0B7E" w:rsidP="00C037EF">
    <w:pPr>
      <w:pStyle w:val="En-tte"/>
      <w:jc w:val="both"/>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B2F1B"/>
    <w:multiLevelType w:val="hybridMultilevel"/>
    <w:tmpl w:val="9CECAD7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212B38B8"/>
    <w:multiLevelType w:val="hybridMultilevel"/>
    <w:tmpl w:val="54802902"/>
    <w:lvl w:ilvl="0" w:tplc="100C0001">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946691"/>
    <w:multiLevelType w:val="hybridMultilevel"/>
    <w:tmpl w:val="21F2CD26"/>
    <w:lvl w:ilvl="0" w:tplc="CF6CDC6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BA913D6"/>
    <w:multiLevelType w:val="hybridMultilevel"/>
    <w:tmpl w:val="598264C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3DAD5908"/>
    <w:multiLevelType w:val="hybridMultilevel"/>
    <w:tmpl w:val="B4E89728"/>
    <w:lvl w:ilvl="0" w:tplc="CF6CDC6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6C62F0"/>
    <w:multiLevelType w:val="hybridMultilevel"/>
    <w:tmpl w:val="D9E2316E"/>
    <w:lvl w:ilvl="0" w:tplc="CF6CDC6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F767ED"/>
    <w:multiLevelType w:val="hybridMultilevel"/>
    <w:tmpl w:val="9850BE0C"/>
    <w:lvl w:ilvl="0" w:tplc="100C000F">
      <w:start w:val="1"/>
      <w:numFmt w:val="decimal"/>
      <w:lvlText w:val="%1."/>
      <w:lvlJc w:val="left"/>
      <w:pPr>
        <w:tabs>
          <w:tab w:val="num" w:pos="360"/>
        </w:tabs>
        <w:ind w:left="357" w:hanging="357"/>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1A1AB1"/>
    <w:multiLevelType w:val="multilevel"/>
    <w:tmpl w:val="A0C2ACF6"/>
    <w:lvl w:ilvl="0">
      <w:start w:val="1"/>
      <w:numFmt w:val="decimal"/>
      <w:pStyle w:val="Titre1"/>
      <w:lvlText w:val="%1"/>
      <w:lvlJc w:val="left"/>
      <w:pPr>
        <w:tabs>
          <w:tab w:val="num" w:pos="360"/>
        </w:tabs>
        <w:ind w:left="360" w:hanging="360"/>
      </w:pPr>
      <w:rPr>
        <w:rFonts w:cs="Times New Roman" w:hint="default"/>
        <w:sz w:val="24"/>
        <w:szCs w:val="24"/>
      </w:rPr>
    </w:lvl>
    <w:lvl w:ilvl="1">
      <w:start w:val="1"/>
      <w:numFmt w:val="decimal"/>
      <w:lvlText w:val="2.%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5A827CEA"/>
    <w:multiLevelType w:val="hybridMultilevel"/>
    <w:tmpl w:val="E75435C0"/>
    <w:lvl w:ilvl="0" w:tplc="CF6CDC6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3226EB"/>
    <w:multiLevelType w:val="hybridMultilevel"/>
    <w:tmpl w:val="7CF8A4F8"/>
    <w:lvl w:ilvl="0" w:tplc="CF6CDC6A">
      <w:start w:val="1"/>
      <w:numFmt w:val="bullet"/>
      <w:lvlText w:val=""/>
      <w:lvlJc w:val="left"/>
      <w:pPr>
        <w:tabs>
          <w:tab w:val="num" w:pos="360"/>
        </w:tabs>
        <w:ind w:left="357" w:hanging="3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A23C22"/>
    <w:multiLevelType w:val="hybridMultilevel"/>
    <w:tmpl w:val="9F9A614E"/>
    <w:lvl w:ilvl="0" w:tplc="AD60B0AE">
      <w:numFmt w:val="bullet"/>
      <w:lvlText w:val="-"/>
      <w:lvlJc w:val="left"/>
      <w:pPr>
        <w:ind w:left="720" w:hanging="360"/>
      </w:pPr>
      <w:rPr>
        <w:rFonts w:ascii="Arial" w:eastAsia="Times New Roman" w:hAnsi="Arial" w:cs="Arial" w:hint="default"/>
        <w:b/>
        <w:i/>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7A294331"/>
    <w:multiLevelType w:val="multilevel"/>
    <w:tmpl w:val="91B8C2D0"/>
    <w:lvl w:ilvl="0">
      <w:start w:val="1"/>
      <w:numFmt w:val="decimal"/>
      <w:lvlText w:val="%1"/>
      <w:lvlJc w:val="left"/>
      <w:pPr>
        <w:tabs>
          <w:tab w:val="num" w:pos="432"/>
        </w:tabs>
        <w:ind w:left="432" w:hanging="432"/>
      </w:pPr>
      <w:rPr>
        <w:rFonts w:cs="Times New Roman"/>
      </w:rPr>
    </w:lvl>
    <w:lvl w:ilvl="1">
      <w:start w:val="1"/>
      <w:numFmt w:val="decimal"/>
      <w:pStyle w:val="Titre2"/>
      <w:lvlText w:val="2.%2"/>
      <w:lvlJc w:val="left"/>
      <w:pPr>
        <w:tabs>
          <w:tab w:val="num" w:pos="718"/>
        </w:tabs>
        <w:ind w:left="718"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2"/>
  </w:num>
  <w:num w:numId="5">
    <w:abstractNumId w:val="8"/>
  </w:num>
  <w:num w:numId="6">
    <w:abstractNumId w:val="5"/>
  </w:num>
  <w:num w:numId="7">
    <w:abstractNumId w:val="9"/>
  </w:num>
  <w:num w:numId="8">
    <w:abstractNumId w:val="6"/>
  </w:num>
  <w:num w:numId="9">
    <w:abstractNumId w:val="1"/>
  </w:num>
  <w:num w:numId="10">
    <w:abstractNumId w:val="3"/>
  </w:num>
  <w:num w:numId="11">
    <w:abstractNumId w:val="10"/>
  </w:num>
  <w:num w:numId="12">
    <w:abstractNumId w:val="0"/>
  </w:num>
  <w:num w:numId="13">
    <w:abstractNumId w:val="7"/>
    <w:lvlOverride w:ilvl="0">
      <w:startOverride w:val="13"/>
    </w:lvlOverride>
  </w:num>
  <w:num w:numId="14">
    <w:abstractNumId w:val="7"/>
    <w:lvlOverride w:ilvl="0">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9"/>
  <w:hyphenationZone w:val="425"/>
  <w:doNotHyphenateCap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377"/>
    <w:rsid w:val="00006B7E"/>
    <w:rsid w:val="00023D09"/>
    <w:rsid w:val="00074F72"/>
    <w:rsid w:val="000835BC"/>
    <w:rsid w:val="00086932"/>
    <w:rsid w:val="00094F38"/>
    <w:rsid w:val="00096986"/>
    <w:rsid w:val="00096FDF"/>
    <w:rsid w:val="00097757"/>
    <w:rsid w:val="000A726A"/>
    <w:rsid w:val="000B531E"/>
    <w:rsid w:val="000E0DAF"/>
    <w:rsid w:val="000F280A"/>
    <w:rsid w:val="001056C5"/>
    <w:rsid w:val="00113E34"/>
    <w:rsid w:val="00117638"/>
    <w:rsid w:val="00130D0C"/>
    <w:rsid w:val="0013118B"/>
    <w:rsid w:val="001354B4"/>
    <w:rsid w:val="001455A4"/>
    <w:rsid w:val="00175F8C"/>
    <w:rsid w:val="0018266F"/>
    <w:rsid w:val="00190294"/>
    <w:rsid w:val="001967C4"/>
    <w:rsid w:val="001A0EEB"/>
    <w:rsid w:val="001A358C"/>
    <w:rsid w:val="001D04E1"/>
    <w:rsid w:val="001D05E2"/>
    <w:rsid w:val="001E192C"/>
    <w:rsid w:val="001F0B7E"/>
    <w:rsid w:val="001F119A"/>
    <w:rsid w:val="00207863"/>
    <w:rsid w:val="00221C96"/>
    <w:rsid w:val="002446AF"/>
    <w:rsid w:val="00264F20"/>
    <w:rsid w:val="00266532"/>
    <w:rsid w:val="00275F67"/>
    <w:rsid w:val="00277FBB"/>
    <w:rsid w:val="002914C9"/>
    <w:rsid w:val="002949DE"/>
    <w:rsid w:val="002B1CB9"/>
    <w:rsid w:val="002D0B04"/>
    <w:rsid w:val="002E1377"/>
    <w:rsid w:val="002E32F3"/>
    <w:rsid w:val="002F63A8"/>
    <w:rsid w:val="00304598"/>
    <w:rsid w:val="00316D77"/>
    <w:rsid w:val="0033190F"/>
    <w:rsid w:val="0033666C"/>
    <w:rsid w:val="00351375"/>
    <w:rsid w:val="00351603"/>
    <w:rsid w:val="00353B54"/>
    <w:rsid w:val="00362FAC"/>
    <w:rsid w:val="00382A8F"/>
    <w:rsid w:val="0038381A"/>
    <w:rsid w:val="003864E0"/>
    <w:rsid w:val="00391559"/>
    <w:rsid w:val="0039756D"/>
    <w:rsid w:val="003A7A19"/>
    <w:rsid w:val="003D4027"/>
    <w:rsid w:val="003D7D62"/>
    <w:rsid w:val="003E1370"/>
    <w:rsid w:val="00414676"/>
    <w:rsid w:val="00415E90"/>
    <w:rsid w:val="004459D5"/>
    <w:rsid w:val="004470CF"/>
    <w:rsid w:val="004527D8"/>
    <w:rsid w:val="00456B75"/>
    <w:rsid w:val="004638FA"/>
    <w:rsid w:val="004840D2"/>
    <w:rsid w:val="00487474"/>
    <w:rsid w:val="00493D5E"/>
    <w:rsid w:val="004A2D91"/>
    <w:rsid w:val="004C3A75"/>
    <w:rsid w:val="004C5955"/>
    <w:rsid w:val="004D07EC"/>
    <w:rsid w:val="00510C81"/>
    <w:rsid w:val="00533A08"/>
    <w:rsid w:val="00545FFA"/>
    <w:rsid w:val="00562637"/>
    <w:rsid w:val="005742C1"/>
    <w:rsid w:val="005748D6"/>
    <w:rsid w:val="0059206F"/>
    <w:rsid w:val="00592A50"/>
    <w:rsid w:val="005C789D"/>
    <w:rsid w:val="005D1474"/>
    <w:rsid w:val="005D4809"/>
    <w:rsid w:val="0060278C"/>
    <w:rsid w:val="00630F89"/>
    <w:rsid w:val="006332D9"/>
    <w:rsid w:val="0064647F"/>
    <w:rsid w:val="00660026"/>
    <w:rsid w:val="0066250C"/>
    <w:rsid w:val="0067470F"/>
    <w:rsid w:val="00677516"/>
    <w:rsid w:val="006A50FE"/>
    <w:rsid w:val="006B6A6C"/>
    <w:rsid w:val="006C658A"/>
    <w:rsid w:val="00700713"/>
    <w:rsid w:val="0071080B"/>
    <w:rsid w:val="00744419"/>
    <w:rsid w:val="007954BD"/>
    <w:rsid w:val="007D0C40"/>
    <w:rsid w:val="007D575D"/>
    <w:rsid w:val="00811228"/>
    <w:rsid w:val="0084249C"/>
    <w:rsid w:val="008570B5"/>
    <w:rsid w:val="00862172"/>
    <w:rsid w:val="00863D91"/>
    <w:rsid w:val="0087017E"/>
    <w:rsid w:val="00891498"/>
    <w:rsid w:val="008A1435"/>
    <w:rsid w:val="008B17BB"/>
    <w:rsid w:val="008B3551"/>
    <w:rsid w:val="008B4761"/>
    <w:rsid w:val="00906397"/>
    <w:rsid w:val="009115C3"/>
    <w:rsid w:val="009164D9"/>
    <w:rsid w:val="00926A1A"/>
    <w:rsid w:val="00940BB6"/>
    <w:rsid w:val="00967464"/>
    <w:rsid w:val="00970C99"/>
    <w:rsid w:val="009A301A"/>
    <w:rsid w:val="009C431A"/>
    <w:rsid w:val="00A06E62"/>
    <w:rsid w:val="00A1020D"/>
    <w:rsid w:val="00A3115D"/>
    <w:rsid w:val="00A33ACF"/>
    <w:rsid w:val="00A46072"/>
    <w:rsid w:val="00A80D63"/>
    <w:rsid w:val="00A926BA"/>
    <w:rsid w:val="00AA7296"/>
    <w:rsid w:val="00AB34C6"/>
    <w:rsid w:val="00AB7CED"/>
    <w:rsid w:val="00AB7E5B"/>
    <w:rsid w:val="00AC7479"/>
    <w:rsid w:val="00AD1BD5"/>
    <w:rsid w:val="00AD7AD8"/>
    <w:rsid w:val="00AF3CB9"/>
    <w:rsid w:val="00B00E3D"/>
    <w:rsid w:val="00B029A5"/>
    <w:rsid w:val="00B02F5E"/>
    <w:rsid w:val="00B10A98"/>
    <w:rsid w:val="00B46023"/>
    <w:rsid w:val="00BA437E"/>
    <w:rsid w:val="00BA62FA"/>
    <w:rsid w:val="00BA7911"/>
    <w:rsid w:val="00BC5CD3"/>
    <w:rsid w:val="00BF2CFA"/>
    <w:rsid w:val="00C037EF"/>
    <w:rsid w:val="00C05258"/>
    <w:rsid w:val="00C21227"/>
    <w:rsid w:val="00C2194F"/>
    <w:rsid w:val="00C24EEA"/>
    <w:rsid w:val="00C3056B"/>
    <w:rsid w:val="00C35F20"/>
    <w:rsid w:val="00C46AAB"/>
    <w:rsid w:val="00C4732F"/>
    <w:rsid w:val="00C54C32"/>
    <w:rsid w:val="00C54CB0"/>
    <w:rsid w:val="00C619FE"/>
    <w:rsid w:val="00C9011B"/>
    <w:rsid w:val="00C963C7"/>
    <w:rsid w:val="00CA04D0"/>
    <w:rsid w:val="00CB2524"/>
    <w:rsid w:val="00CB42FA"/>
    <w:rsid w:val="00CC49D2"/>
    <w:rsid w:val="00CC518C"/>
    <w:rsid w:val="00CD162D"/>
    <w:rsid w:val="00CD65BB"/>
    <w:rsid w:val="00CD6B22"/>
    <w:rsid w:val="00CE6160"/>
    <w:rsid w:val="00CF1E54"/>
    <w:rsid w:val="00CF56AA"/>
    <w:rsid w:val="00D15EC4"/>
    <w:rsid w:val="00D16C54"/>
    <w:rsid w:val="00D208AA"/>
    <w:rsid w:val="00D30CDA"/>
    <w:rsid w:val="00D327FF"/>
    <w:rsid w:val="00D35D79"/>
    <w:rsid w:val="00D73B89"/>
    <w:rsid w:val="00D948EC"/>
    <w:rsid w:val="00D97D25"/>
    <w:rsid w:val="00DA4401"/>
    <w:rsid w:val="00DE72C3"/>
    <w:rsid w:val="00DF50D3"/>
    <w:rsid w:val="00DF686D"/>
    <w:rsid w:val="00E03CCC"/>
    <w:rsid w:val="00E172E5"/>
    <w:rsid w:val="00E51717"/>
    <w:rsid w:val="00E547CB"/>
    <w:rsid w:val="00E73ED3"/>
    <w:rsid w:val="00E761A9"/>
    <w:rsid w:val="00E80F21"/>
    <w:rsid w:val="00E9743E"/>
    <w:rsid w:val="00EA35BB"/>
    <w:rsid w:val="00EA7597"/>
    <w:rsid w:val="00EB4AB5"/>
    <w:rsid w:val="00EC205D"/>
    <w:rsid w:val="00ED3EA2"/>
    <w:rsid w:val="00ED5191"/>
    <w:rsid w:val="00EE073B"/>
    <w:rsid w:val="00EE1AB6"/>
    <w:rsid w:val="00F005FF"/>
    <w:rsid w:val="00F33C3C"/>
    <w:rsid w:val="00F43CAB"/>
    <w:rsid w:val="00F4704A"/>
    <w:rsid w:val="00FB5F7C"/>
    <w:rsid w:val="00FD3EF2"/>
    <w:rsid w:val="00FE38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5BB"/>
    <w:rPr>
      <w:rFonts w:ascii="Arial" w:hAnsi="Arial"/>
      <w:sz w:val="20"/>
      <w:lang w:val="fr-FR" w:eastAsia="en-US"/>
    </w:rPr>
  </w:style>
  <w:style w:type="paragraph" w:styleId="Titre1">
    <w:name w:val="heading 1"/>
    <w:basedOn w:val="Normal"/>
    <w:next w:val="Normal"/>
    <w:link w:val="Titre1Car"/>
    <w:uiPriority w:val="99"/>
    <w:qFormat/>
    <w:rsid w:val="00811228"/>
    <w:pPr>
      <w:keepNext/>
      <w:numPr>
        <w:numId w:val="2"/>
      </w:numPr>
      <w:shd w:val="clear" w:color="auto" w:fill="FFFFFF"/>
      <w:outlineLvl w:val="0"/>
    </w:pPr>
    <w:rPr>
      <w:b/>
      <w:szCs w:val="20"/>
      <w:lang w:val="de-CH" w:eastAsia="de-DE"/>
    </w:rPr>
  </w:style>
  <w:style w:type="paragraph" w:styleId="Titre2">
    <w:name w:val="heading 2"/>
    <w:basedOn w:val="Normal"/>
    <w:next w:val="Normal"/>
    <w:link w:val="Titre2Car"/>
    <w:uiPriority w:val="99"/>
    <w:qFormat/>
    <w:rsid w:val="00811228"/>
    <w:pPr>
      <w:keepNext/>
      <w:numPr>
        <w:ilvl w:val="1"/>
        <w:numId w:val="1"/>
      </w:numPr>
      <w:tabs>
        <w:tab w:val="clear" w:pos="718"/>
        <w:tab w:val="num" w:pos="576"/>
      </w:tabs>
      <w:ind w:left="576"/>
      <w:jc w:val="both"/>
      <w:outlineLvl w:val="1"/>
    </w:pPr>
    <w:rPr>
      <w:b/>
      <w:szCs w:val="20"/>
      <w:lang w:val="de-CH"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811228"/>
    <w:rPr>
      <w:rFonts w:ascii="Arial" w:hAnsi="Arial" w:cs="Times New Roman"/>
      <w:b/>
      <w:shd w:val="clear" w:color="auto" w:fill="FFFFFF"/>
      <w:lang w:val="de-CH" w:eastAsia="de-DE"/>
    </w:rPr>
  </w:style>
  <w:style w:type="character" w:customStyle="1" w:styleId="Titre2Car">
    <w:name w:val="Titre 2 Car"/>
    <w:basedOn w:val="Policepardfaut"/>
    <w:link w:val="Titre2"/>
    <w:uiPriority w:val="99"/>
    <w:locked/>
    <w:rsid w:val="00811228"/>
    <w:rPr>
      <w:rFonts w:ascii="Arial" w:hAnsi="Arial" w:cs="Times New Roman"/>
      <w:b/>
      <w:lang w:val="de-CH" w:eastAsia="de-DE"/>
    </w:rPr>
  </w:style>
  <w:style w:type="paragraph" w:customStyle="1" w:styleId="BalloonText1">
    <w:name w:val="Balloon Text1"/>
    <w:basedOn w:val="Normal"/>
    <w:uiPriority w:val="99"/>
    <w:rsid w:val="00CD65BB"/>
    <w:rPr>
      <w:rFonts w:ascii="Tahoma" w:hAnsi="Tahoma" w:cs="Tahoma"/>
      <w:sz w:val="16"/>
      <w:szCs w:val="16"/>
    </w:rPr>
  </w:style>
  <w:style w:type="character" w:customStyle="1" w:styleId="BalloonTextChar">
    <w:name w:val="Balloon Text Char"/>
    <w:basedOn w:val="Policepardfaut"/>
    <w:uiPriority w:val="99"/>
    <w:rsid w:val="00CD65BB"/>
    <w:rPr>
      <w:rFonts w:ascii="Tahoma" w:hAnsi="Tahoma" w:cs="Tahoma"/>
      <w:sz w:val="16"/>
      <w:szCs w:val="16"/>
      <w:lang w:val="fr-FR"/>
    </w:rPr>
  </w:style>
  <w:style w:type="paragraph" w:styleId="En-tte">
    <w:name w:val="header"/>
    <w:basedOn w:val="Normal"/>
    <w:link w:val="En-tteCar"/>
    <w:uiPriority w:val="99"/>
    <w:rsid w:val="00CD65BB"/>
    <w:pPr>
      <w:tabs>
        <w:tab w:val="center" w:pos="4536"/>
        <w:tab w:val="right" w:pos="9072"/>
      </w:tabs>
    </w:pPr>
  </w:style>
  <w:style w:type="character" w:customStyle="1" w:styleId="En-tteCar">
    <w:name w:val="En-tête Car"/>
    <w:basedOn w:val="Policepardfaut"/>
    <w:link w:val="En-tte"/>
    <w:uiPriority w:val="99"/>
    <w:locked/>
    <w:rsid w:val="00CD65BB"/>
    <w:rPr>
      <w:rFonts w:ascii="Times New Roman" w:hAnsi="Times New Roman" w:cs="Times New Roman"/>
      <w:lang w:val="fr-FR"/>
    </w:rPr>
  </w:style>
  <w:style w:type="paragraph" w:styleId="Pieddepage">
    <w:name w:val="footer"/>
    <w:basedOn w:val="Normal"/>
    <w:link w:val="PieddepageCar"/>
    <w:uiPriority w:val="99"/>
    <w:semiHidden/>
    <w:rsid w:val="00CD65BB"/>
    <w:pPr>
      <w:tabs>
        <w:tab w:val="center" w:pos="4536"/>
        <w:tab w:val="right" w:pos="9072"/>
      </w:tabs>
    </w:pPr>
  </w:style>
  <w:style w:type="character" w:customStyle="1" w:styleId="PieddepageCar">
    <w:name w:val="Pied de page Car"/>
    <w:basedOn w:val="Policepardfaut"/>
    <w:link w:val="Pieddepage"/>
    <w:uiPriority w:val="99"/>
    <w:locked/>
    <w:rsid w:val="00CD65BB"/>
    <w:rPr>
      <w:rFonts w:ascii="Times New Roman" w:hAnsi="Times New Roman" w:cs="Times New Roman"/>
      <w:lang w:val="fr-FR"/>
    </w:rPr>
  </w:style>
  <w:style w:type="character" w:styleId="Lienhypertexte">
    <w:name w:val="Hyperlink"/>
    <w:basedOn w:val="Policepardfaut"/>
    <w:uiPriority w:val="99"/>
    <w:semiHidden/>
    <w:rsid w:val="00CD65BB"/>
    <w:rPr>
      <w:rFonts w:ascii="Times New Roman" w:hAnsi="Times New Roman" w:cs="Times New Roman"/>
      <w:color w:val="0000FF"/>
      <w:u w:val="single"/>
    </w:rPr>
  </w:style>
  <w:style w:type="paragraph" w:styleId="Corpsdetexte">
    <w:name w:val="Body Text"/>
    <w:basedOn w:val="Normal"/>
    <w:link w:val="CorpsdetexteCar"/>
    <w:uiPriority w:val="99"/>
    <w:rsid w:val="00811228"/>
    <w:rPr>
      <w:sz w:val="22"/>
      <w:szCs w:val="20"/>
      <w:lang w:val="de-DE" w:eastAsia="de-DE"/>
    </w:rPr>
  </w:style>
  <w:style w:type="character" w:customStyle="1" w:styleId="CorpsdetexteCar">
    <w:name w:val="Corps de texte Car"/>
    <w:basedOn w:val="Policepardfaut"/>
    <w:link w:val="Corpsdetexte"/>
    <w:uiPriority w:val="99"/>
    <w:locked/>
    <w:rsid w:val="00811228"/>
    <w:rPr>
      <w:rFonts w:ascii="Arial" w:hAnsi="Arial" w:cs="Times New Roman"/>
      <w:sz w:val="22"/>
      <w:lang w:val="de-DE" w:eastAsia="de-DE"/>
    </w:rPr>
  </w:style>
  <w:style w:type="paragraph" w:styleId="Retraitcorpsdetexte">
    <w:name w:val="Body Text Indent"/>
    <w:basedOn w:val="Normal"/>
    <w:link w:val="RetraitcorpsdetexteCar"/>
    <w:uiPriority w:val="99"/>
    <w:rsid w:val="00811228"/>
    <w:pPr>
      <w:tabs>
        <w:tab w:val="num" w:pos="360"/>
      </w:tabs>
      <w:ind w:hanging="357"/>
    </w:pPr>
    <w:rPr>
      <w:rFonts w:cs="Arial"/>
      <w:i/>
      <w:szCs w:val="20"/>
      <w:lang w:val="fr-CH" w:eastAsia="de-DE"/>
    </w:rPr>
  </w:style>
  <w:style w:type="character" w:customStyle="1" w:styleId="RetraitcorpsdetexteCar">
    <w:name w:val="Retrait corps de texte Car"/>
    <w:basedOn w:val="Policepardfaut"/>
    <w:link w:val="Retraitcorpsdetexte"/>
    <w:uiPriority w:val="99"/>
    <w:locked/>
    <w:rsid w:val="00811228"/>
    <w:rPr>
      <w:rFonts w:ascii="Arial" w:hAnsi="Arial" w:cs="Arial"/>
      <w:i/>
      <w:lang w:eastAsia="de-DE"/>
    </w:rPr>
  </w:style>
  <w:style w:type="paragraph" w:styleId="Textedebulles">
    <w:name w:val="Balloon Text"/>
    <w:basedOn w:val="Normal"/>
    <w:link w:val="TextedebullesCar"/>
    <w:uiPriority w:val="99"/>
    <w:semiHidden/>
    <w:rsid w:val="000A726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A726A"/>
    <w:rPr>
      <w:rFonts w:ascii="Tahoma" w:hAnsi="Tahoma" w:cs="Tahoma"/>
      <w:sz w:val="16"/>
      <w:szCs w:val="16"/>
      <w:lang w:val="fr-FR" w:eastAsia="en-US"/>
    </w:rPr>
  </w:style>
  <w:style w:type="paragraph" w:styleId="Paragraphedeliste">
    <w:name w:val="List Paragraph"/>
    <w:basedOn w:val="Normal"/>
    <w:uiPriority w:val="34"/>
    <w:qFormat/>
    <w:rsid w:val="00391559"/>
    <w:pPr>
      <w:ind w:left="720"/>
      <w:contextualSpacing/>
    </w:pPr>
    <w:rPr>
      <w:rFonts w:ascii="Times New Roman" w:hAnsi="Times New Roman"/>
      <w:sz w:val="24"/>
      <w:szCs w:val="24"/>
      <w:lang w:val="de-DE" w:eastAsia="de-DE"/>
    </w:rPr>
  </w:style>
  <w:style w:type="character" w:styleId="Numrodeligne">
    <w:name w:val="line number"/>
    <w:basedOn w:val="Policepardfaut"/>
    <w:uiPriority w:val="99"/>
    <w:semiHidden/>
    <w:unhideWhenUsed/>
    <w:rsid w:val="002E32F3"/>
  </w:style>
  <w:style w:type="character" w:styleId="Marquedecommentaire">
    <w:name w:val="annotation reference"/>
    <w:basedOn w:val="Policepardfaut"/>
    <w:uiPriority w:val="99"/>
    <w:semiHidden/>
    <w:unhideWhenUsed/>
    <w:rsid w:val="00023D09"/>
    <w:rPr>
      <w:sz w:val="16"/>
      <w:szCs w:val="16"/>
    </w:rPr>
  </w:style>
  <w:style w:type="paragraph" w:styleId="Commentaire">
    <w:name w:val="annotation text"/>
    <w:basedOn w:val="Normal"/>
    <w:link w:val="CommentaireCar"/>
    <w:uiPriority w:val="99"/>
    <w:semiHidden/>
    <w:unhideWhenUsed/>
    <w:rsid w:val="00023D09"/>
    <w:rPr>
      <w:szCs w:val="20"/>
    </w:rPr>
  </w:style>
  <w:style w:type="character" w:customStyle="1" w:styleId="CommentaireCar">
    <w:name w:val="Commentaire Car"/>
    <w:basedOn w:val="Policepardfaut"/>
    <w:link w:val="Commentaire"/>
    <w:uiPriority w:val="99"/>
    <w:semiHidden/>
    <w:rsid w:val="00023D09"/>
    <w:rPr>
      <w:rFonts w:ascii="Arial" w:hAnsi="Arial"/>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023D09"/>
    <w:rPr>
      <w:b/>
      <w:bCs/>
    </w:rPr>
  </w:style>
  <w:style w:type="character" w:customStyle="1" w:styleId="ObjetducommentaireCar">
    <w:name w:val="Objet du commentaire Car"/>
    <w:basedOn w:val="CommentaireCar"/>
    <w:link w:val="Objetducommentaire"/>
    <w:uiPriority w:val="99"/>
    <w:semiHidden/>
    <w:rsid w:val="00023D09"/>
    <w:rPr>
      <w:rFonts w:ascii="Arial" w:hAnsi="Arial"/>
      <w:b/>
      <w:bCs/>
      <w:sz w:val="20"/>
      <w:szCs w:val="20"/>
      <w:lang w:val="fr-FR" w:eastAsia="en-US"/>
    </w:rPr>
  </w:style>
  <w:style w:type="table" w:styleId="Grilledutableau">
    <w:name w:val="Table Grid"/>
    <w:basedOn w:val="TableauNormal"/>
    <w:locked/>
    <w:rsid w:val="00B1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H" w:eastAsia="fr-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5BB"/>
    <w:rPr>
      <w:rFonts w:ascii="Arial" w:hAnsi="Arial"/>
      <w:sz w:val="20"/>
      <w:lang w:val="fr-FR" w:eastAsia="en-US"/>
    </w:rPr>
  </w:style>
  <w:style w:type="paragraph" w:styleId="Titre1">
    <w:name w:val="heading 1"/>
    <w:basedOn w:val="Normal"/>
    <w:next w:val="Normal"/>
    <w:link w:val="Titre1Car"/>
    <w:uiPriority w:val="99"/>
    <w:qFormat/>
    <w:rsid w:val="00811228"/>
    <w:pPr>
      <w:keepNext/>
      <w:numPr>
        <w:numId w:val="2"/>
      </w:numPr>
      <w:shd w:val="clear" w:color="auto" w:fill="FFFFFF"/>
      <w:outlineLvl w:val="0"/>
    </w:pPr>
    <w:rPr>
      <w:b/>
      <w:szCs w:val="20"/>
      <w:lang w:val="de-CH" w:eastAsia="de-DE"/>
    </w:rPr>
  </w:style>
  <w:style w:type="paragraph" w:styleId="Titre2">
    <w:name w:val="heading 2"/>
    <w:basedOn w:val="Normal"/>
    <w:next w:val="Normal"/>
    <w:link w:val="Titre2Car"/>
    <w:uiPriority w:val="99"/>
    <w:qFormat/>
    <w:rsid w:val="00811228"/>
    <w:pPr>
      <w:keepNext/>
      <w:numPr>
        <w:ilvl w:val="1"/>
        <w:numId w:val="1"/>
      </w:numPr>
      <w:tabs>
        <w:tab w:val="clear" w:pos="718"/>
        <w:tab w:val="num" w:pos="576"/>
      </w:tabs>
      <w:ind w:left="576"/>
      <w:jc w:val="both"/>
      <w:outlineLvl w:val="1"/>
    </w:pPr>
    <w:rPr>
      <w:b/>
      <w:szCs w:val="20"/>
      <w:lang w:val="de-CH"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811228"/>
    <w:rPr>
      <w:rFonts w:ascii="Arial" w:hAnsi="Arial" w:cs="Times New Roman"/>
      <w:b/>
      <w:shd w:val="clear" w:color="auto" w:fill="FFFFFF"/>
      <w:lang w:val="de-CH" w:eastAsia="de-DE"/>
    </w:rPr>
  </w:style>
  <w:style w:type="character" w:customStyle="1" w:styleId="Titre2Car">
    <w:name w:val="Titre 2 Car"/>
    <w:basedOn w:val="Policepardfaut"/>
    <w:link w:val="Titre2"/>
    <w:uiPriority w:val="99"/>
    <w:locked/>
    <w:rsid w:val="00811228"/>
    <w:rPr>
      <w:rFonts w:ascii="Arial" w:hAnsi="Arial" w:cs="Times New Roman"/>
      <w:b/>
      <w:lang w:val="de-CH" w:eastAsia="de-DE"/>
    </w:rPr>
  </w:style>
  <w:style w:type="paragraph" w:customStyle="1" w:styleId="BalloonText1">
    <w:name w:val="Balloon Text1"/>
    <w:basedOn w:val="Normal"/>
    <w:uiPriority w:val="99"/>
    <w:rsid w:val="00CD65BB"/>
    <w:rPr>
      <w:rFonts w:ascii="Tahoma" w:hAnsi="Tahoma" w:cs="Tahoma"/>
      <w:sz w:val="16"/>
      <w:szCs w:val="16"/>
    </w:rPr>
  </w:style>
  <w:style w:type="character" w:customStyle="1" w:styleId="BalloonTextChar">
    <w:name w:val="Balloon Text Char"/>
    <w:basedOn w:val="Policepardfaut"/>
    <w:uiPriority w:val="99"/>
    <w:rsid w:val="00CD65BB"/>
    <w:rPr>
      <w:rFonts w:ascii="Tahoma" w:hAnsi="Tahoma" w:cs="Tahoma"/>
      <w:sz w:val="16"/>
      <w:szCs w:val="16"/>
      <w:lang w:val="fr-FR"/>
    </w:rPr>
  </w:style>
  <w:style w:type="paragraph" w:styleId="En-tte">
    <w:name w:val="header"/>
    <w:basedOn w:val="Normal"/>
    <w:link w:val="En-tteCar"/>
    <w:uiPriority w:val="99"/>
    <w:rsid w:val="00CD65BB"/>
    <w:pPr>
      <w:tabs>
        <w:tab w:val="center" w:pos="4536"/>
        <w:tab w:val="right" w:pos="9072"/>
      </w:tabs>
    </w:pPr>
  </w:style>
  <w:style w:type="character" w:customStyle="1" w:styleId="En-tteCar">
    <w:name w:val="En-tête Car"/>
    <w:basedOn w:val="Policepardfaut"/>
    <w:link w:val="En-tte"/>
    <w:uiPriority w:val="99"/>
    <w:locked/>
    <w:rsid w:val="00CD65BB"/>
    <w:rPr>
      <w:rFonts w:ascii="Times New Roman" w:hAnsi="Times New Roman" w:cs="Times New Roman"/>
      <w:lang w:val="fr-FR"/>
    </w:rPr>
  </w:style>
  <w:style w:type="paragraph" w:styleId="Pieddepage">
    <w:name w:val="footer"/>
    <w:basedOn w:val="Normal"/>
    <w:link w:val="PieddepageCar"/>
    <w:uiPriority w:val="99"/>
    <w:semiHidden/>
    <w:rsid w:val="00CD65BB"/>
    <w:pPr>
      <w:tabs>
        <w:tab w:val="center" w:pos="4536"/>
        <w:tab w:val="right" w:pos="9072"/>
      </w:tabs>
    </w:pPr>
  </w:style>
  <w:style w:type="character" w:customStyle="1" w:styleId="PieddepageCar">
    <w:name w:val="Pied de page Car"/>
    <w:basedOn w:val="Policepardfaut"/>
    <w:link w:val="Pieddepage"/>
    <w:uiPriority w:val="99"/>
    <w:locked/>
    <w:rsid w:val="00CD65BB"/>
    <w:rPr>
      <w:rFonts w:ascii="Times New Roman" w:hAnsi="Times New Roman" w:cs="Times New Roman"/>
      <w:lang w:val="fr-FR"/>
    </w:rPr>
  </w:style>
  <w:style w:type="character" w:styleId="Lienhypertexte">
    <w:name w:val="Hyperlink"/>
    <w:basedOn w:val="Policepardfaut"/>
    <w:uiPriority w:val="99"/>
    <w:semiHidden/>
    <w:rsid w:val="00CD65BB"/>
    <w:rPr>
      <w:rFonts w:ascii="Times New Roman" w:hAnsi="Times New Roman" w:cs="Times New Roman"/>
      <w:color w:val="0000FF"/>
      <w:u w:val="single"/>
    </w:rPr>
  </w:style>
  <w:style w:type="paragraph" w:styleId="Corpsdetexte">
    <w:name w:val="Body Text"/>
    <w:basedOn w:val="Normal"/>
    <w:link w:val="CorpsdetexteCar"/>
    <w:uiPriority w:val="99"/>
    <w:rsid w:val="00811228"/>
    <w:rPr>
      <w:sz w:val="22"/>
      <w:szCs w:val="20"/>
      <w:lang w:val="de-DE" w:eastAsia="de-DE"/>
    </w:rPr>
  </w:style>
  <w:style w:type="character" w:customStyle="1" w:styleId="CorpsdetexteCar">
    <w:name w:val="Corps de texte Car"/>
    <w:basedOn w:val="Policepardfaut"/>
    <w:link w:val="Corpsdetexte"/>
    <w:uiPriority w:val="99"/>
    <w:locked/>
    <w:rsid w:val="00811228"/>
    <w:rPr>
      <w:rFonts w:ascii="Arial" w:hAnsi="Arial" w:cs="Times New Roman"/>
      <w:sz w:val="22"/>
      <w:lang w:val="de-DE" w:eastAsia="de-DE"/>
    </w:rPr>
  </w:style>
  <w:style w:type="paragraph" w:styleId="Retraitcorpsdetexte">
    <w:name w:val="Body Text Indent"/>
    <w:basedOn w:val="Normal"/>
    <w:link w:val="RetraitcorpsdetexteCar"/>
    <w:uiPriority w:val="99"/>
    <w:rsid w:val="00811228"/>
    <w:pPr>
      <w:tabs>
        <w:tab w:val="num" w:pos="360"/>
      </w:tabs>
      <w:ind w:hanging="357"/>
    </w:pPr>
    <w:rPr>
      <w:rFonts w:cs="Arial"/>
      <w:i/>
      <w:szCs w:val="20"/>
      <w:lang w:val="fr-CH" w:eastAsia="de-DE"/>
    </w:rPr>
  </w:style>
  <w:style w:type="character" w:customStyle="1" w:styleId="RetraitcorpsdetexteCar">
    <w:name w:val="Retrait corps de texte Car"/>
    <w:basedOn w:val="Policepardfaut"/>
    <w:link w:val="Retraitcorpsdetexte"/>
    <w:uiPriority w:val="99"/>
    <w:locked/>
    <w:rsid w:val="00811228"/>
    <w:rPr>
      <w:rFonts w:ascii="Arial" w:hAnsi="Arial" w:cs="Arial"/>
      <w:i/>
      <w:lang w:eastAsia="de-DE"/>
    </w:rPr>
  </w:style>
  <w:style w:type="paragraph" w:styleId="Textedebulles">
    <w:name w:val="Balloon Text"/>
    <w:basedOn w:val="Normal"/>
    <w:link w:val="TextedebullesCar"/>
    <w:uiPriority w:val="99"/>
    <w:semiHidden/>
    <w:rsid w:val="000A726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A726A"/>
    <w:rPr>
      <w:rFonts w:ascii="Tahoma" w:hAnsi="Tahoma" w:cs="Tahoma"/>
      <w:sz w:val="16"/>
      <w:szCs w:val="16"/>
      <w:lang w:val="fr-FR" w:eastAsia="en-US"/>
    </w:rPr>
  </w:style>
  <w:style w:type="paragraph" w:styleId="Paragraphedeliste">
    <w:name w:val="List Paragraph"/>
    <w:basedOn w:val="Normal"/>
    <w:uiPriority w:val="34"/>
    <w:qFormat/>
    <w:rsid w:val="00391559"/>
    <w:pPr>
      <w:ind w:left="720"/>
      <w:contextualSpacing/>
    </w:pPr>
    <w:rPr>
      <w:rFonts w:ascii="Times New Roman" w:hAnsi="Times New Roman"/>
      <w:sz w:val="24"/>
      <w:szCs w:val="24"/>
      <w:lang w:val="de-DE" w:eastAsia="de-DE"/>
    </w:rPr>
  </w:style>
  <w:style w:type="character" w:styleId="Numrodeligne">
    <w:name w:val="line number"/>
    <w:basedOn w:val="Policepardfaut"/>
    <w:uiPriority w:val="99"/>
    <w:semiHidden/>
    <w:unhideWhenUsed/>
    <w:rsid w:val="002E32F3"/>
  </w:style>
  <w:style w:type="character" w:styleId="Marquedecommentaire">
    <w:name w:val="annotation reference"/>
    <w:basedOn w:val="Policepardfaut"/>
    <w:uiPriority w:val="99"/>
    <w:semiHidden/>
    <w:unhideWhenUsed/>
    <w:rsid w:val="00023D09"/>
    <w:rPr>
      <w:sz w:val="16"/>
      <w:szCs w:val="16"/>
    </w:rPr>
  </w:style>
  <w:style w:type="paragraph" w:styleId="Commentaire">
    <w:name w:val="annotation text"/>
    <w:basedOn w:val="Normal"/>
    <w:link w:val="CommentaireCar"/>
    <w:uiPriority w:val="99"/>
    <w:semiHidden/>
    <w:unhideWhenUsed/>
    <w:rsid w:val="00023D09"/>
    <w:rPr>
      <w:szCs w:val="20"/>
    </w:rPr>
  </w:style>
  <w:style w:type="character" w:customStyle="1" w:styleId="CommentaireCar">
    <w:name w:val="Commentaire Car"/>
    <w:basedOn w:val="Policepardfaut"/>
    <w:link w:val="Commentaire"/>
    <w:uiPriority w:val="99"/>
    <w:semiHidden/>
    <w:rsid w:val="00023D09"/>
    <w:rPr>
      <w:rFonts w:ascii="Arial" w:hAnsi="Arial"/>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023D09"/>
    <w:rPr>
      <w:b/>
      <w:bCs/>
    </w:rPr>
  </w:style>
  <w:style w:type="character" w:customStyle="1" w:styleId="ObjetducommentaireCar">
    <w:name w:val="Objet du commentaire Car"/>
    <w:basedOn w:val="CommentaireCar"/>
    <w:link w:val="Objetducommentaire"/>
    <w:uiPriority w:val="99"/>
    <w:semiHidden/>
    <w:rsid w:val="00023D09"/>
    <w:rPr>
      <w:rFonts w:ascii="Arial" w:hAnsi="Arial"/>
      <w:b/>
      <w:bCs/>
      <w:sz w:val="20"/>
      <w:szCs w:val="20"/>
      <w:lang w:val="fr-FR" w:eastAsia="en-US"/>
    </w:rPr>
  </w:style>
  <w:style w:type="table" w:styleId="Grilledutableau">
    <w:name w:val="Table Grid"/>
    <w:basedOn w:val="TableauNormal"/>
    <w:locked/>
    <w:rsid w:val="00B1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1577">
      <w:marLeft w:val="0"/>
      <w:marRight w:val="0"/>
      <w:marTop w:val="0"/>
      <w:marBottom w:val="0"/>
      <w:divBdr>
        <w:top w:val="none" w:sz="0" w:space="0" w:color="auto"/>
        <w:left w:val="none" w:sz="0" w:space="0" w:color="auto"/>
        <w:bottom w:val="none" w:sz="0" w:space="0" w:color="auto"/>
        <w:right w:val="none" w:sz="0" w:space="0" w:color="auto"/>
      </w:divBdr>
      <w:divsChild>
        <w:div w:id="51001579">
          <w:marLeft w:val="0"/>
          <w:marRight w:val="0"/>
          <w:marTop w:val="0"/>
          <w:marBottom w:val="0"/>
          <w:divBdr>
            <w:top w:val="none" w:sz="0" w:space="0" w:color="auto"/>
            <w:left w:val="none" w:sz="0" w:space="0" w:color="auto"/>
            <w:bottom w:val="none" w:sz="0" w:space="0" w:color="auto"/>
            <w:right w:val="none" w:sz="0" w:space="0" w:color="auto"/>
          </w:divBdr>
          <w:divsChild>
            <w:div w:id="51001578">
              <w:marLeft w:val="0"/>
              <w:marRight w:val="0"/>
              <w:marTop w:val="0"/>
              <w:marBottom w:val="0"/>
              <w:divBdr>
                <w:top w:val="none" w:sz="0" w:space="0" w:color="auto"/>
                <w:left w:val="none" w:sz="0" w:space="0" w:color="auto"/>
                <w:bottom w:val="none" w:sz="0" w:space="0" w:color="auto"/>
                <w:right w:val="none" w:sz="0" w:space="0" w:color="auto"/>
              </w:divBdr>
              <w:divsChild>
                <w:div w:id="51001583">
                  <w:marLeft w:val="0"/>
                  <w:marRight w:val="0"/>
                  <w:marTop w:val="0"/>
                  <w:marBottom w:val="0"/>
                  <w:divBdr>
                    <w:top w:val="none" w:sz="0" w:space="0" w:color="auto"/>
                    <w:left w:val="none" w:sz="0" w:space="0" w:color="auto"/>
                    <w:bottom w:val="none" w:sz="0" w:space="0" w:color="auto"/>
                    <w:right w:val="none" w:sz="0" w:space="0" w:color="auto"/>
                  </w:divBdr>
                  <w:divsChild>
                    <w:div w:id="51001584">
                      <w:marLeft w:val="0"/>
                      <w:marRight w:val="0"/>
                      <w:marTop w:val="0"/>
                      <w:marBottom w:val="0"/>
                      <w:divBdr>
                        <w:top w:val="none" w:sz="0" w:space="0" w:color="auto"/>
                        <w:left w:val="none" w:sz="0" w:space="0" w:color="auto"/>
                        <w:bottom w:val="none" w:sz="0" w:space="0" w:color="auto"/>
                        <w:right w:val="none" w:sz="0" w:space="0" w:color="auto"/>
                      </w:divBdr>
                      <w:divsChild>
                        <w:div w:id="51001582">
                          <w:marLeft w:val="0"/>
                          <w:marRight w:val="0"/>
                          <w:marTop w:val="0"/>
                          <w:marBottom w:val="0"/>
                          <w:divBdr>
                            <w:top w:val="none" w:sz="0" w:space="0" w:color="auto"/>
                            <w:left w:val="none" w:sz="0" w:space="0" w:color="auto"/>
                            <w:bottom w:val="none" w:sz="0" w:space="0" w:color="auto"/>
                            <w:right w:val="none" w:sz="0" w:space="0" w:color="auto"/>
                          </w:divBdr>
                          <w:divsChild>
                            <w:div w:id="51001580">
                              <w:marLeft w:val="0"/>
                              <w:marRight w:val="0"/>
                              <w:marTop w:val="0"/>
                              <w:marBottom w:val="0"/>
                              <w:divBdr>
                                <w:top w:val="none" w:sz="0" w:space="0" w:color="auto"/>
                                <w:left w:val="none" w:sz="0" w:space="0" w:color="auto"/>
                                <w:bottom w:val="none" w:sz="0" w:space="0" w:color="auto"/>
                                <w:right w:val="none" w:sz="0" w:space="0" w:color="auto"/>
                              </w:divBdr>
                              <w:divsChild>
                                <w:div w:id="5100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67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favrod@ecolelasource.ch"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wm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7E182-42F8-4F98-970F-F19436AD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1311</Words>
  <Characters>7187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Formulaire d'information 30</vt:lpstr>
    </vt:vector>
  </TitlesOfParts>
  <Company>CHUV | Centre hospitalier universitaire vaudois</Company>
  <LinksUpToDate>false</LinksUpToDate>
  <CharactersWithSpaces>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d'information 30</dc:title>
  <dc:creator>mnemis</dc:creator>
  <dc:description>Ce document a été généré par l'application idCHUV sur la base du "Manuel d'identité visuelle" du CHUV version 1.3</dc:description>
  <cp:lastModifiedBy>Laverne Noémie</cp:lastModifiedBy>
  <cp:revision>5</cp:revision>
  <cp:lastPrinted>2015-08-19T09:12:00Z</cp:lastPrinted>
  <dcterms:created xsi:type="dcterms:W3CDTF">2015-12-09T08:03:00Z</dcterms:created>
  <dcterms:modified xsi:type="dcterms:W3CDTF">2015-12-09T08:17:00Z</dcterms:modified>
</cp:coreProperties>
</file>